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1C619" w14:textId="0B2AA480" w:rsidR="000414AF" w:rsidRPr="0045603A" w:rsidRDefault="0094481C" w:rsidP="000414AF">
      <w:pPr>
        <w:rPr>
          <w:rFonts w:ascii="Times New Roman" w:hAnsi="Times New Roman" w:cs="Times New Roman"/>
          <w:b/>
          <w:bCs/>
          <w:sz w:val="20"/>
          <w:szCs w:val="20"/>
          <w:rPrChange w:id="0" w:author="Author">
            <w:rPr>
              <w:b/>
              <w:bCs/>
            </w:rPr>
          </w:rPrChange>
        </w:rPr>
      </w:pPr>
      <w:bookmarkStart w:id="1" w:name="_GoBack"/>
      <w:bookmarkEnd w:id="1"/>
      <w:ins w:id="2" w:author="Author">
        <w:r w:rsidRPr="0045603A">
          <w:rPr>
            <w:rFonts w:ascii="Times New Roman" w:hAnsi="Times New Roman" w:cs="Times New Roman"/>
            <w:b/>
            <w:bCs/>
            <w:sz w:val="20"/>
            <w:szCs w:val="20"/>
            <w:rPrChange w:id="3" w:author="Author">
              <w:rPr>
                <w:b/>
                <w:bCs/>
              </w:rPr>
            </w:rPrChange>
          </w:rPr>
          <w:t>Annex II</w:t>
        </w:r>
        <w:r w:rsidR="00C036CB" w:rsidRPr="0045603A">
          <w:rPr>
            <w:rFonts w:ascii="Times New Roman" w:hAnsi="Times New Roman" w:cs="Times New Roman"/>
            <w:b/>
            <w:bCs/>
            <w:sz w:val="20"/>
            <w:szCs w:val="20"/>
            <w:rPrChange w:id="4" w:author="Author">
              <w:rPr>
                <w:b/>
                <w:bCs/>
              </w:rPr>
            </w:rPrChange>
          </w:rPr>
          <w:t>I</w:t>
        </w:r>
      </w:ins>
    </w:p>
    <w:p w14:paraId="1014C225" w14:textId="3F01E3F3" w:rsidR="000414AF" w:rsidRPr="001B54D8" w:rsidRDefault="000414AF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257540">
        <w:rPr>
          <w:rFonts w:ascii="Times New Roman" w:hAnsi="Times New Roman" w:cs="Times New Roman"/>
          <w:b/>
          <w:bCs/>
          <w:sz w:val="20"/>
          <w:szCs w:val="20"/>
        </w:rPr>
        <w:t>S.2</w:t>
      </w:r>
      <w:r w:rsidRPr="001B54D8">
        <w:rPr>
          <w:rFonts w:ascii="Times New Roman" w:hAnsi="Times New Roman" w:cs="Times New Roman"/>
          <w:b/>
          <w:bCs/>
          <w:sz w:val="20"/>
          <w:szCs w:val="20"/>
        </w:rPr>
        <w:t xml:space="preserve">3.02. </w:t>
      </w:r>
      <w:r w:rsidRPr="001B54D8">
        <w:rPr>
          <w:rFonts w:ascii="Times New Roman" w:hAnsi="Times New Roman" w:cs="Times New Roman"/>
          <w:b/>
          <w:sz w:val="20"/>
          <w:szCs w:val="20"/>
        </w:rPr>
        <w:t>Detailed information by tiers on own funds (OF-B1)</w:t>
      </w:r>
    </w:p>
    <w:p w14:paraId="4CB28EC4" w14:textId="72586B16" w:rsidR="000414AF" w:rsidRPr="001B54D8" w:rsidRDefault="000414AF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1B54D8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791BC3BA" w14:textId="0877ADEF" w:rsidR="000414AF" w:rsidRPr="001B54D8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1B54D8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E20DA1" w:rsidRPr="001B54D8">
        <w:rPr>
          <w:rFonts w:ascii="Times New Roman" w:hAnsi="Times New Roman" w:cs="Times New Roman"/>
          <w:sz w:val="20"/>
          <w:szCs w:val="20"/>
        </w:rPr>
        <w:t>is</w:t>
      </w:r>
      <w:r w:rsidRPr="001B54D8">
        <w:rPr>
          <w:rFonts w:ascii="Times New Roman" w:hAnsi="Times New Roman" w:cs="Times New Roman"/>
          <w:sz w:val="20"/>
          <w:szCs w:val="20"/>
        </w:rPr>
        <w:t xml:space="preserve"> Regulation. The first column of the next table identifies the items to be reported by row and column number, as shown in the template in Annex I.</w:t>
      </w:r>
    </w:p>
    <w:p w14:paraId="39309E32" w14:textId="7C8E024B" w:rsidR="000414AF" w:rsidRPr="001B54D8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1B54D8">
        <w:rPr>
          <w:rFonts w:ascii="Times New Roman" w:hAnsi="Times New Roman" w:cs="Times New Roman"/>
          <w:sz w:val="20"/>
          <w:szCs w:val="20"/>
        </w:rPr>
        <w:t xml:space="preserve">This Annex relates to annual </w:t>
      </w:r>
      <w:r w:rsidRPr="00881720">
        <w:rPr>
          <w:rFonts w:ascii="Times New Roman" w:hAnsi="Times New Roman" w:cs="Times New Roman"/>
          <w:sz w:val="20"/>
          <w:szCs w:val="20"/>
        </w:rPr>
        <w:t xml:space="preserve">submission for </w:t>
      </w:r>
      <w:r w:rsidR="00581423" w:rsidRPr="00881720">
        <w:rPr>
          <w:rFonts w:ascii="Times New Roman" w:hAnsi="Times New Roman" w:cs="Times New Roman"/>
          <w:sz w:val="20"/>
          <w:szCs w:val="20"/>
        </w:rPr>
        <w:t>groups</w:t>
      </w:r>
      <w:ins w:id="5" w:author="Author">
        <w:r w:rsidR="00881720" w:rsidRPr="0045603A">
          <w:rPr>
            <w:rFonts w:ascii="Times New Roman" w:hAnsi="Times New Roman" w:cs="Times New Roman"/>
            <w:sz w:val="20"/>
            <w:szCs w:val="20"/>
            <w:rPrChange w:id="6" w:author="Author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PrChange>
          </w:rPr>
          <w:t xml:space="preserve"> when method is 1 used, either exclusively or in combination with method 2</w:t>
        </w:r>
      </w:ins>
      <w:r w:rsidRPr="00881720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3026"/>
        <w:gridCol w:w="4598"/>
      </w:tblGrid>
      <w:tr w:rsidR="00367066" w:rsidRPr="001B54D8" w14:paraId="21C52EF9" w14:textId="77777777" w:rsidTr="00E20DA1">
        <w:trPr>
          <w:trHeight w:val="447"/>
        </w:trPr>
        <w:tc>
          <w:tcPr>
            <w:tcW w:w="1618" w:type="dxa"/>
            <w:noWrap/>
          </w:tcPr>
          <w:p w14:paraId="13BF8691" w14:textId="21293BF0" w:rsidR="00367066" w:rsidRPr="001B54D8" w:rsidRDefault="00367066" w:rsidP="00E20D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26" w:type="dxa"/>
          </w:tcPr>
          <w:p w14:paraId="359A26CB" w14:textId="77777777" w:rsidR="00367066" w:rsidRPr="001B54D8" w:rsidRDefault="00367066" w:rsidP="00E20D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98" w:type="dxa"/>
          </w:tcPr>
          <w:p w14:paraId="75CF0379" w14:textId="77777777" w:rsidR="00367066" w:rsidRPr="001B54D8" w:rsidRDefault="00367066" w:rsidP="00E20D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367066" w:rsidRPr="001B54D8" w14:paraId="4A17480E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24A7BD3B" w14:textId="45ED18D7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  <w:p w14:paraId="521351CE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(A56)</w:t>
            </w:r>
          </w:p>
        </w:tc>
        <w:tc>
          <w:tcPr>
            <w:tcW w:w="3026" w:type="dxa"/>
            <w:hideMark/>
          </w:tcPr>
          <w:p w14:paraId="4A362FB7" w14:textId="33DEC1DA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Paid in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  <w:hideMark/>
          </w:tcPr>
          <w:p w14:paraId="1BD15E31" w14:textId="3029815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</w:t>
            </w:r>
            <w:ins w:id="7" w:author="Author">
              <w:r w:rsidR="00DF7C0A">
                <w:rPr>
                  <w:rFonts w:ascii="Times New Roman" w:hAnsi="Times New Roman" w:cs="Times New Roman"/>
                  <w:sz w:val="20"/>
                  <w:szCs w:val="20"/>
                </w:rPr>
                <w:t>, including own shares</w:t>
              </w:r>
            </w:ins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1B54D8" w14:paraId="19F40757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A341B26" w14:textId="28426826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  <w:p w14:paraId="3C026762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(B56)</w:t>
            </w:r>
          </w:p>
        </w:tc>
        <w:tc>
          <w:tcPr>
            <w:tcW w:w="3026" w:type="dxa"/>
            <w:hideMark/>
          </w:tcPr>
          <w:p w14:paraId="4344E7B4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Ordinary share capital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Paid in – tier 1</w:t>
            </w:r>
          </w:p>
        </w:tc>
        <w:tc>
          <w:tcPr>
            <w:tcW w:w="4598" w:type="dxa"/>
            <w:hideMark/>
          </w:tcPr>
          <w:p w14:paraId="4579BAB5" w14:textId="127BAC7D" w:rsidR="009351CE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 that meets the criteria for Tier 1</w:t>
            </w:r>
            <w:ins w:id="8" w:author="Author">
              <w:r w:rsidR="00DF7C0A">
                <w:rPr>
                  <w:rFonts w:ascii="Times New Roman" w:hAnsi="Times New Roman" w:cs="Times New Roman"/>
                  <w:sz w:val="20"/>
                  <w:szCs w:val="20"/>
                </w:rPr>
                <w:t>, including own shares</w:t>
              </w:r>
            </w:ins>
            <w:r w:rsidR="000414AF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FC952E" w14:textId="1BEE0C89" w:rsidR="00367066" w:rsidRPr="001B54D8" w:rsidRDefault="000414AF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67403DDC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1CA5139" w14:textId="166399B9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  <w:p w14:paraId="099ACF87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(A57)</w:t>
            </w:r>
          </w:p>
        </w:tc>
        <w:tc>
          <w:tcPr>
            <w:tcW w:w="3026" w:type="dxa"/>
            <w:hideMark/>
          </w:tcPr>
          <w:p w14:paraId="13181D07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 - total</w:t>
            </w:r>
          </w:p>
        </w:tc>
        <w:tc>
          <w:tcPr>
            <w:tcW w:w="4598" w:type="dxa"/>
            <w:hideMark/>
          </w:tcPr>
          <w:p w14:paraId="1F1E44C0" w14:textId="2D94F3A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ordinary shares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have been called up but not yet paid in</w:t>
            </w:r>
            <w:ins w:id="9" w:author="Author">
              <w:r w:rsidR="00DF7C0A">
                <w:rPr>
                  <w:rFonts w:ascii="Times New Roman" w:hAnsi="Times New Roman" w:cs="Times New Roman"/>
                  <w:sz w:val="20"/>
                  <w:szCs w:val="20"/>
                </w:rPr>
                <w:t>, including own shares</w:t>
              </w:r>
            </w:ins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367066" w:rsidRPr="001B54D8" w14:paraId="551670EE" w14:textId="77777777" w:rsidTr="00E20DA1">
        <w:trPr>
          <w:trHeight w:val="960"/>
        </w:trPr>
        <w:tc>
          <w:tcPr>
            <w:tcW w:w="1618" w:type="dxa"/>
            <w:noWrap/>
            <w:hideMark/>
          </w:tcPr>
          <w:p w14:paraId="2691FF09" w14:textId="6BD7C27E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R0020/C0040</w:t>
            </w:r>
          </w:p>
          <w:p w14:paraId="49F1B524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(C57)</w:t>
            </w:r>
          </w:p>
        </w:tc>
        <w:tc>
          <w:tcPr>
            <w:tcW w:w="3026" w:type="dxa"/>
            <w:hideMark/>
          </w:tcPr>
          <w:p w14:paraId="58BEFABF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1A654F8" w14:textId="4654290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ordinary shares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have been called up but not yet paid in that meet the criteria for Tier 2</w:t>
            </w:r>
            <w:ins w:id="10" w:author="Author">
              <w:r w:rsidR="00DF7C0A">
                <w:rPr>
                  <w:rFonts w:ascii="Times New Roman" w:hAnsi="Times New Roman" w:cs="Times New Roman"/>
                  <w:sz w:val="20"/>
                  <w:szCs w:val="20"/>
                </w:rPr>
                <w:t>, including own shares</w:t>
              </w:r>
            </w:ins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414AF"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6FDB14FD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58F73533" w14:textId="6DCF004B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  <w:p w14:paraId="1EC0BE18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(A58)</w:t>
            </w:r>
          </w:p>
        </w:tc>
        <w:tc>
          <w:tcPr>
            <w:tcW w:w="3026" w:type="dxa"/>
            <w:hideMark/>
          </w:tcPr>
          <w:p w14:paraId="63496D0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Own shares held</w:t>
            </w:r>
            <w:r w:rsidR="00363C2B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total</w:t>
            </w:r>
          </w:p>
        </w:tc>
        <w:tc>
          <w:tcPr>
            <w:tcW w:w="4598" w:type="dxa"/>
            <w:hideMark/>
          </w:tcPr>
          <w:p w14:paraId="12E82B8A" w14:textId="0240287B" w:rsidR="00C44AB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own shares held by the undertaking.  </w:t>
            </w:r>
          </w:p>
        </w:tc>
      </w:tr>
      <w:tr w:rsidR="00367066" w:rsidRPr="001B54D8" w14:paraId="38D5CC76" w14:textId="77777777" w:rsidTr="00E20DA1">
        <w:trPr>
          <w:trHeight w:val="930"/>
        </w:trPr>
        <w:tc>
          <w:tcPr>
            <w:tcW w:w="1618" w:type="dxa"/>
            <w:noWrap/>
            <w:hideMark/>
          </w:tcPr>
          <w:p w14:paraId="42C10F2B" w14:textId="725DA0CA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R0030/C0020</w:t>
            </w:r>
          </w:p>
          <w:p w14:paraId="036FB5C6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(B58)</w:t>
            </w:r>
          </w:p>
        </w:tc>
        <w:tc>
          <w:tcPr>
            <w:tcW w:w="3026" w:type="dxa"/>
            <w:hideMark/>
          </w:tcPr>
          <w:p w14:paraId="6F9D158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Own shares held – tier 1</w:t>
            </w:r>
          </w:p>
        </w:tc>
        <w:tc>
          <w:tcPr>
            <w:tcW w:w="4598" w:type="dxa"/>
            <w:hideMark/>
          </w:tcPr>
          <w:p w14:paraId="78503A34" w14:textId="33DF4AB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amount of own shares held by the undertaking, that mee</w:t>
            </w:r>
            <w:r w:rsidR="00DB6484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the criteria for </w:t>
            </w:r>
            <w:r w:rsidR="00DB6484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ier 1. </w:t>
            </w:r>
            <w:r w:rsidR="000414AF"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25FA1684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D11902C" w14:textId="1842FEB1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R0100/C0010</w:t>
            </w:r>
          </w:p>
          <w:p w14:paraId="25D4E8DD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(A59)</w:t>
            </w:r>
          </w:p>
        </w:tc>
        <w:tc>
          <w:tcPr>
            <w:tcW w:w="3026" w:type="dxa"/>
            <w:hideMark/>
          </w:tcPr>
          <w:p w14:paraId="73F629F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ordinary share capital</w:t>
            </w:r>
          </w:p>
        </w:tc>
        <w:tc>
          <w:tcPr>
            <w:tcW w:w="4598" w:type="dxa"/>
            <w:hideMark/>
          </w:tcPr>
          <w:p w14:paraId="45B40394" w14:textId="600FE7CA" w:rsidR="0078015B" w:rsidRPr="001B54D8" w:rsidRDefault="00367066" w:rsidP="00DF7C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ordinary share capital. Note</w:t>
            </w:r>
            <w:del w:id="11" w:author="Author">
              <w:r w:rsidRPr="001B54D8" w:rsidDel="00DF7C0A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ins w:id="12" w:author="Author">
              <w:r w:rsidR="00DF7C0A">
                <w:rPr>
                  <w:rFonts w:ascii="Times New Roman" w:hAnsi="Times New Roman" w:cs="Times New Roman"/>
                  <w:sz w:val="20"/>
                  <w:szCs w:val="20"/>
                </w:rPr>
                <w:t xml:space="preserve"> that</w:t>
              </w:r>
            </w:ins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own shares held will be included in either paid in or called up but not</w:t>
            </w:r>
            <w:ins w:id="13" w:author="Author">
              <w:r w:rsidR="00621EBF">
                <w:rPr>
                  <w:rFonts w:ascii="Times New Roman" w:hAnsi="Times New Roman" w:cs="Times New Roman"/>
                  <w:sz w:val="20"/>
                  <w:szCs w:val="20"/>
                </w:rPr>
                <w:t xml:space="preserve"> yet</w:t>
              </w:r>
            </w:ins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paid in. </w:t>
            </w:r>
            <w:r w:rsidR="0078015B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5199E49B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63E7FF4" w14:textId="35577CBB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R0100/C0020</w:t>
            </w:r>
          </w:p>
          <w:p w14:paraId="26BF576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(B59)</w:t>
            </w:r>
          </w:p>
        </w:tc>
        <w:tc>
          <w:tcPr>
            <w:tcW w:w="3026" w:type="dxa"/>
            <w:hideMark/>
          </w:tcPr>
          <w:p w14:paraId="158816B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1</w:t>
            </w:r>
          </w:p>
        </w:tc>
        <w:tc>
          <w:tcPr>
            <w:tcW w:w="4598" w:type="dxa"/>
            <w:hideMark/>
          </w:tcPr>
          <w:p w14:paraId="20DCCC64" w14:textId="0FECC8AA" w:rsidR="00C83605" w:rsidRPr="001B54D8" w:rsidRDefault="00367066" w:rsidP="00DF7C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1. </w:t>
            </w:r>
            <w:r w:rsidR="004D4F55" w:rsidRPr="00FD6433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del w:id="14" w:author="Author">
              <w:r w:rsidR="004D4F55" w:rsidRPr="00FD6433" w:rsidDel="00DF7C0A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ins w:id="15" w:author="Author">
              <w:r w:rsidR="00DF7C0A">
                <w:rPr>
                  <w:rFonts w:ascii="Times New Roman" w:hAnsi="Times New Roman" w:cs="Times New Roman"/>
                  <w:sz w:val="20"/>
                  <w:szCs w:val="20"/>
                </w:rPr>
                <w:t xml:space="preserve"> that</w:t>
              </w:r>
            </w:ins>
            <w:r w:rsidR="004D4F55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own shares held will be included in either paid in or called up but not paid in.  </w:t>
            </w:r>
          </w:p>
        </w:tc>
      </w:tr>
      <w:tr w:rsidR="00367066" w:rsidRPr="001B54D8" w14:paraId="4AA56CE6" w14:textId="77777777" w:rsidTr="00E20DA1">
        <w:trPr>
          <w:trHeight w:val="349"/>
        </w:trPr>
        <w:tc>
          <w:tcPr>
            <w:tcW w:w="1618" w:type="dxa"/>
            <w:noWrap/>
            <w:hideMark/>
          </w:tcPr>
          <w:p w14:paraId="17E3E4B4" w14:textId="6C5EB760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R0100/C0040</w:t>
            </w:r>
          </w:p>
          <w:p w14:paraId="1CC9916E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(C59)</w:t>
            </w:r>
          </w:p>
        </w:tc>
        <w:tc>
          <w:tcPr>
            <w:tcW w:w="3026" w:type="dxa"/>
            <w:hideMark/>
          </w:tcPr>
          <w:p w14:paraId="7BDCD9B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2</w:t>
            </w:r>
          </w:p>
        </w:tc>
        <w:tc>
          <w:tcPr>
            <w:tcW w:w="4598" w:type="dxa"/>
            <w:hideMark/>
          </w:tcPr>
          <w:p w14:paraId="629A0B03" w14:textId="16C5BC47" w:rsidR="000B0E4D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2.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5AD072C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474F823B" w14:textId="3AD4BD45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R0110/C0010</w:t>
            </w:r>
          </w:p>
          <w:p w14:paraId="5043E0A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(A67)</w:t>
            </w:r>
          </w:p>
        </w:tc>
        <w:tc>
          <w:tcPr>
            <w:tcW w:w="3026" w:type="dxa"/>
            <w:hideMark/>
          </w:tcPr>
          <w:p w14:paraId="570D8077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Paid in – total</w:t>
            </w:r>
          </w:p>
        </w:tc>
        <w:tc>
          <w:tcPr>
            <w:tcW w:w="4598" w:type="dxa"/>
            <w:hideMark/>
          </w:tcPr>
          <w:p w14:paraId="3C06385C" w14:textId="18882E5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paid in initial fund members' contributions or the equivalent basic own-fund items for mutual and mutual-type undertaking.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5961A16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69F91672" w14:textId="3B666658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R0110/C0020</w:t>
            </w:r>
          </w:p>
          <w:p w14:paraId="13DF101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(B67)</w:t>
            </w:r>
          </w:p>
        </w:tc>
        <w:tc>
          <w:tcPr>
            <w:tcW w:w="3026" w:type="dxa"/>
            <w:hideMark/>
          </w:tcPr>
          <w:p w14:paraId="6F794C25" w14:textId="62711449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Pain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 – tier 1</w:t>
            </w:r>
          </w:p>
        </w:tc>
        <w:tc>
          <w:tcPr>
            <w:tcW w:w="4598" w:type="dxa"/>
            <w:hideMark/>
          </w:tcPr>
          <w:p w14:paraId="1B6B2912" w14:textId="5596B11D" w:rsidR="00965E6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This is the total of initial fund members' contributions or the equivalent basic own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fund item for mutual and mutual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type undertaking that meet the criteria for Tier 1.</w:t>
            </w:r>
          </w:p>
          <w:p w14:paraId="7913544E" w14:textId="222A409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0357ADBC" w14:textId="77777777" w:rsidTr="00E20DA1">
        <w:trPr>
          <w:trHeight w:val="1020"/>
        </w:trPr>
        <w:tc>
          <w:tcPr>
            <w:tcW w:w="1618" w:type="dxa"/>
            <w:noWrap/>
            <w:hideMark/>
          </w:tcPr>
          <w:p w14:paraId="1A73B19C" w14:textId="49FC1E9E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R0120/C0010</w:t>
            </w:r>
          </w:p>
          <w:p w14:paraId="63716BA3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(A68)</w:t>
            </w:r>
          </w:p>
        </w:tc>
        <w:tc>
          <w:tcPr>
            <w:tcW w:w="3026" w:type="dxa"/>
            <w:hideMark/>
          </w:tcPr>
          <w:p w14:paraId="113B2E60" w14:textId="682F7DB8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– total</w:t>
            </w:r>
          </w:p>
        </w:tc>
        <w:tc>
          <w:tcPr>
            <w:tcW w:w="4598" w:type="dxa"/>
            <w:hideMark/>
          </w:tcPr>
          <w:p w14:paraId="266ECA68" w14:textId="27C6188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called up but not yet paid in initial fund members' contributions or the equivalent basic own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fund items for mutual and mutual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type undertaking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17C590AE" w14:textId="77777777" w:rsidTr="00E20DA1">
        <w:trPr>
          <w:trHeight w:val="1020"/>
        </w:trPr>
        <w:tc>
          <w:tcPr>
            <w:tcW w:w="1618" w:type="dxa"/>
            <w:noWrap/>
            <w:hideMark/>
          </w:tcPr>
          <w:p w14:paraId="55B0B061" w14:textId="75A8C365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R0120/C0040</w:t>
            </w:r>
          </w:p>
          <w:p w14:paraId="766B6415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(C68)</w:t>
            </w:r>
          </w:p>
        </w:tc>
        <w:tc>
          <w:tcPr>
            <w:tcW w:w="3026" w:type="dxa"/>
            <w:hideMark/>
          </w:tcPr>
          <w:p w14:paraId="10EB7A95" w14:textId="665CE24A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4CA70D5" w14:textId="1E115534" w:rsidR="00965E6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initial fund members' contributions or the equivalent basic own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fund item for mutual and mutual  type undertaking that meets the criteria for Tier 2</w:t>
            </w:r>
            <w:r w:rsidR="00965E67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5778E3" w14:textId="62AB6320" w:rsidR="00367066" w:rsidRPr="001B54D8" w:rsidRDefault="000414AF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25ABC249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114C327D" w14:textId="6406B7BC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R0200/C0010</w:t>
            </w:r>
          </w:p>
          <w:p w14:paraId="33399FA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(A69)</w:t>
            </w:r>
          </w:p>
        </w:tc>
        <w:tc>
          <w:tcPr>
            <w:tcW w:w="3026" w:type="dxa"/>
            <w:hideMark/>
          </w:tcPr>
          <w:p w14:paraId="44ADC27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</w:t>
            </w:r>
          </w:p>
        </w:tc>
        <w:tc>
          <w:tcPr>
            <w:tcW w:w="4598" w:type="dxa"/>
            <w:hideMark/>
          </w:tcPr>
          <w:p w14:paraId="590B6843" w14:textId="12EB6E7D" w:rsidR="00C7060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initial fund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2D73CFD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9492C3B" w14:textId="6CFA688E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R0200/C0020</w:t>
            </w:r>
          </w:p>
          <w:p w14:paraId="1732B8BD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(B69)</w:t>
            </w:r>
          </w:p>
        </w:tc>
        <w:tc>
          <w:tcPr>
            <w:tcW w:w="3026" w:type="dxa"/>
            <w:hideMark/>
          </w:tcPr>
          <w:p w14:paraId="0FE5F45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– tier 1</w:t>
            </w:r>
          </w:p>
        </w:tc>
        <w:tc>
          <w:tcPr>
            <w:tcW w:w="4598" w:type="dxa"/>
            <w:hideMark/>
          </w:tcPr>
          <w:p w14:paraId="03DA901C" w14:textId="74F55A52" w:rsidR="009872E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initial fund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meets the criteria for Tier 1.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DF82498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64BA64D" w14:textId="0396EA76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R0200/C0040</w:t>
            </w:r>
          </w:p>
          <w:p w14:paraId="5F37C37E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(C69)</w:t>
            </w:r>
          </w:p>
        </w:tc>
        <w:tc>
          <w:tcPr>
            <w:tcW w:w="3026" w:type="dxa"/>
            <w:hideMark/>
          </w:tcPr>
          <w:p w14:paraId="7953ABB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– tier 2</w:t>
            </w:r>
          </w:p>
        </w:tc>
        <w:tc>
          <w:tcPr>
            <w:tcW w:w="4598" w:type="dxa"/>
            <w:hideMark/>
          </w:tcPr>
          <w:p w14:paraId="19EF5763" w14:textId="46542E40" w:rsidR="009872E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initial fund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meets the criteria for Tier 2.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D73336F" w14:textId="77777777" w:rsidTr="00E20DA1">
        <w:trPr>
          <w:trHeight w:val="735"/>
        </w:trPr>
        <w:tc>
          <w:tcPr>
            <w:tcW w:w="1618" w:type="dxa"/>
            <w:hideMark/>
          </w:tcPr>
          <w:p w14:paraId="03A09478" w14:textId="267F3122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R0210/C0010</w:t>
            </w:r>
          </w:p>
          <w:p w14:paraId="426C6A6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(A73)</w:t>
            </w:r>
          </w:p>
        </w:tc>
        <w:tc>
          <w:tcPr>
            <w:tcW w:w="3026" w:type="dxa"/>
            <w:hideMark/>
          </w:tcPr>
          <w:p w14:paraId="5439DA36" w14:textId="03B5B0A7" w:rsidR="00367066" w:rsidRPr="001B54D8" w:rsidRDefault="0066620F" w:rsidP="006D68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1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17" w:author="Author">
              <w:r w:rsidR="00367066" w:rsidRPr="001B54D8" w:rsidDel="006D68A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07AB9" w:rsidRPr="001B54D8" w:rsidDel="006D68A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1B54D8" w:rsidDel="006D68A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18" w:author="Author">
              <w:r w:rsidR="006D68A4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– total</w:t>
            </w:r>
          </w:p>
        </w:tc>
        <w:tc>
          <w:tcPr>
            <w:tcW w:w="4598" w:type="dxa"/>
            <w:hideMark/>
          </w:tcPr>
          <w:p w14:paraId="4A7534B0" w14:textId="19A5B4F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A831211" w14:textId="77777777" w:rsidTr="00E20DA1">
        <w:trPr>
          <w:trHeight w:val="735"/>
        </w:trPr>
        <w:tc>
          <w:tcPr>
            <w:tcW w:w="1618" w:type="dxa"/>
            <w:hideMark/>
          </w:tcPr>
          <w:p w14:paraId="1788E798" w14:textId="051D1818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R0210/C0020</w:t>
            </w:r>
          </w:p>
          <w:p w14:paraId="7A296385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(B73)</w:t>
            </w:r>
          </w:p>
        </w:tc>
        <w:tc>
          <w:tcPr>
            <w:tcW w:w="3026" w:type="dxa"/>
            <w:hideMark/>
          </w:tcPr>
          <w:p w14:paraId="20DBD317" w14:textId="6C46AC50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1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20" w:author="Author"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2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del w:id="22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– tier 1</w:t>
            </w:r>
          </w:p>
        </w:tc>
        <w:tc>
          <w:tcPr>
            <w:tcW w:w="4598" w:type="dxa"/>
            <w:hideMark/>
          </w:tcPr>
          <w:p w14:paraId="2C3DD0E1" w14:textId="40D50F7A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 accounts</w:t>
            </w:r>
            <w:del w:id="23" w:author="Author">
              <w:r w:rsidR="00707AB9"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 </w:t>
            </w:r>
          </w:p>
        </w:tc>
      </w:tr>
      <w:tr w:rsidR="00367066" w:rsidRPr="001B54D8" w14:paraId="2DE2551E" w14:textId="77777777" w:rsidTr="00E20DA1">
        <w:trPr>
          <w:trHeight w:val="735"/>
        </w:trPr>
        <w:tc>
          <w:tcPr>
            <w:tcW w:w="1618" w:type="dxa"/>
            <w:hideMark/>
          </w:tcPr>
          <w:p w14:paraId="7158F735" w14:textId="48BF87F9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R0210/C0030</w:t>
            </w:r>
          </w:p>
          <w:p w14:paraId="7D108EB5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(C73)</w:t>
            </w:r>
          </w:p>
        </w:tc>
        <w:tc>
          <w:tcPr>
            <w:tcW w:w="3026" w:type="dxa"/>
            <w:hideMark/>
          </w:tcPr>
          <w:p w14:paraId="7F3FA9AA" w14:textId="6E4D7B5C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2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25" w:author="Author"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>mutual members accounts</w:delText>
              </w:r>
            </w:del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6" w:author="Author"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– tier 1 of which counted under transitionals</w:t>
            </w:r>
          </w:p>
        </w:tc>
        <w:tc>
          <w:tcPr>
            <w:tcW w:w="4598" w:type="dxa"/>
            <w:hideMark/>
          </w:tcPr>
          <w:p w14:paraId="485CDEF6" w14:textId="06C709C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5840F140" w14:textId="77777777" w:rsidTr="00E20DA1">
        <w:trPr>
          <w:trHeight w:val="735"/>
        </w:trPr>
        <w:tc>
          <w:tcPr>
            <w:tcW w:w="1618" w:type="dxa"/>
            <w:hideMark/>
          </w:tcPr>
          <w:p w14:paraId="5EE819E4" w14:textId="1CCF631A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R0210/C0040</w:t>
            </w:r>
          </w:p>
          <w:p w14:paraId="0936304D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(D73)</w:t>
            </w:r>
          </w:p>
        </w:tc>
        <w:tc>
          <w:tcPr>
            <w:tcW w:w="3026" w:type="dxa"/>
            <w:hideMark/>
          </w:tcPr>
          <w:p w14:paraId="7EE79FBC" w14:textId="2D8273D5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2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28" w:author="Author"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2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– tier 2</w:t>
            </w:r>
          </w:p>
        </w:tc>
        <w:tc>
          <w:tcPr>
            <w:tcW w:w="4598" w:type="dxa"/>
            <w:hideMark/>
          </w:tcPr>
          <w:p w14:paraId="16E7DE1E" w14:textId="7F0F1E4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 the criteria for Tier 2.</w:t>
            </w:r>
          </w:p>
        </w:tc>
      </w:tr>
      <w:tr w:rsidR="00367066" w:rsidRPr="001B54D8" w14:paraId="06298AD2" w14:textId="77777777" w:rsidTr="00E20DA1">
        <w:trPr>
          <w:trHeight w:val="735"/>
        </w:trPr>
        <w:tc>
          <w:tcPr>
            <w:tcW w:w="1618" w:type="dxa"/>
            <w:hideMark/>
          </w:tcPr>
          <w:p w14:paraId="4E74019C" w14:textId="020905A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R0210/C0050</w:t>
            </w:r>
          </w:p>
          <w:p w14:paraId="536EA3F3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(E73)</w:t>
            </w:r>
          </w:p>
        </w:tc>
        <w:tc>
          <w:tcPr>
            <w:tcW w:w="3026" w:type="dxa"/>
            <w:hideMark/>
          </w:tcPr>
          <w:p w14:paraId="569478CB" w14:textId="00A26C27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3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31" w:author="Author"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transitionals</w:t>
            </w:r>
          </w:p>
        </w:tc>
        <w:tc>
          <w:tcPr>
            <w:tcW w:w="4598" w:type="dxa"/>
            <w:hideMark/>
          </w:tcPr>
          <w:p w14:paraId="18EAE395" w14:textId="332E606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0FA8E290" w14:textId="77777777" w:rsidTr="00E20DA1">
        <w:trPr>
          <w:trHeight w:val="735"/>
        </w:trPr>
        <w:tc>
          <w:tcPr>
            <w:tcW w:w="1618" w:type="dxa"/>
            <w:hideMark/>
          </w:tcPr>
          <w:p w14:paraId="02BF5CE8" w14:textId="1534A3B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R0210/C0060</w:t>
            </w:r>
          </w:p>
          <w:p w14:paraId="025BCFC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(F73)</w:t>
            </w:r>
          </w:p>
        </w:tc>
        <w:tc>
          <w:tcPr>
            <w:tcW w:w="3026" w:type="dxa"/>
            <w:hideMark/>
          </w:tcPr>
          <w:p w14:paraId="173DDDAF" w14:textId="721BC95D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3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33" w:author="Author"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3B6E4063" w14:textId="3020928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34" w:author="Author">
              <w:r w:rsidR="00707AB9"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3. </w:t>
            </w:r>
          </w:p>
        </w:tc>
      </w:tr>
      <w:tr w:rsidR="00367066" w:rsidRPr="001B54D8" w14:paraId="3A9E5729" w14:textId="77777777" w:rsidTr="00E20DA1">
        <w:trPr>
          <w:trHeight w:val="735"/>
        </w:trPr>
        <w:tc>
          <w:tcPr>
            <w:tcW w:w="1618" w:type="dxa"/>
            <w:hideMark/>
          </w:tcPr>
          <w:p w14:paraId="5D087259" w14:textId="6CA2508F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R0220/C0010</w:t>
            </w:r>
          </w:p>
          <w:p w14:paraId="2817977A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(A74)</w:t>
            </w:r>
          </w:p>
        </w:tc>
        <w:tc>
          <w:tcPr>
            <w:tcW w:w="3026" w:type="dxa"/>
            <w:hideMark/>
          </w:tcPr>
          <w:p w14:paraId="2C1AE050" w14:textId="2F08F3A4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3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36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- total</w:t>
            </w:r>
          </w:p>
        </w:tc>
        <w:tc>
          <w:tcPr>
            <w:tcW w:w="4598" w:type="dxa"/>
            <w:hideMark/>
          </w:tcPr>
          <w:p w14:paraId="1E1C315C" w14:textId="50FAE46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37" w:author="Author">
              <w:r w:rsidR="00707AB9"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F338961" w14:textId="77777777" w:rsidTr="00E20DA1">
        <w:trPr>
          <w:trHeight w:val="735"/>
        </w:trPr>
        <w:tc>
          <w:tcPr>
            <w:tcW w:w="1618" w:type="dxa"/>
            <w:hideMark/>
          </w:tcPr>
          <w:p w14:paraId="67829755" w14:textId="441915EA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R0220/C0020</w:t>
            </w:r>
          </w:p>
          <w:p w14:paraId="17F4971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(B74)</w:t>
            </w:r>
          </w:p>
        </w:tc>
        <w:tc>
          <w:tcPr>
            <w:tcW w:w="3026" w:type="dxa"/>
            <w:hideMark/>
          </w:tcPr>
          <w:p w14:paraId="1D55D0FC" w14:textId="0577AD61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3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39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– tier 1 </w:t>
            </w:r>
          </w:p>
        </w:tc>
        <w:tc>
          <w:tcPr>
            <w:tcW w:w="4598" w:type="dxa"/>
            <w:hideMark/>
          </w:tcPr>
          <w:p w14:paraId="003F15CA" w14:textId="3F6FB66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1.</w:t>
            </w:r>
          </w:p>
        </w:tc>
      </w:tr>
      <w:tr w:rsidR="00367066" w:rsidRPr="001B54D8" w14:paraId="00C0239E" w14:textId="77777777" w:rsidTr="00E20DA1">
        <w:trPr>
          <w:trHeight w:val="990"/>
        </w:trPr>
        <w:tc>
          <w:tcPr>
            <w:tcW w:w="1618" w:type="dxa"/>
            <w:hideMark/>
          </w:tcPr>
          <w:p w14:paraId="4729FB0C" w14:textId="3BB5AA0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R0220/C0030</w:t>
            </w:r>
          </w:p>
          <w:p w14:paraId="3090D508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(C74)</w:t>
            </w:r>
          </w:p>
        </w:tc>
        <w:tc>
          <w:tcPr>
            <w:tcW w:w="3026" w:type="dxa"/>
            <w:hideMark/>
          </w:tcPr>
          <w:p w14:paraId="3F495F82" w14:textId="5B430AB3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4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41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– tier 1 of which counted under transitionals</w:t>
            </w:r>
          </w:p>
        </w:tc>
        <w:tc>
          <w:tcPr>
            <w:tcW w:w="4598" w:type="dxa"/>
            <w:hideMark/>
          </w:tcPr>
          <w:p w14:paraId="7CE1E2A1" w14:textId="6764F48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6367E853" w14:textId="77777777" w:rsidTr="00E20DA1">
        <w:trPr>
          <w:trHeight w:val="735"/>
        </w:trPr>
        <w:tc>
          <w:tcPr>
            <w:tcW w:w="1618" w:type="dxa"/>
            <w:hideMark/>
          </w:tcPr>
          <w:p w14:paraId="662311E1" w14:textId="2706BF5C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R0220/C0040</w:t>
            </w:r>
          </w:p>
          <w:p w14:paraId="6A71C86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(D74)</w:t>
            </w:r>
          </w:p>
        </w:tc>
        <w:tc>
          <w:tcPr>
            <w:tcW w:w="3026" w:type="dxa"/>
            <w:hideMark/>
          </w:tcPr>
          <w:p w14:paraId="2A219FF6" w14:textId="35FE522A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4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43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– tier 2</w:t>
            </w:r>
          </w:p>
        </w:tc>
        <w:tc>
          <w:tcPr>
            <w:tcW w:w="4598" w:type="dxa"/>
            <w:hideMark/>
          </w:tcPr>
          <w:p w14:paraId="67026EF7" w14:textId="02F2875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2.</w:t>
            </w:r>
          </w:p>
        </w:tc>
      </w:tr>
      <w:tr w:rsidR="00367066" w:rsidRPr="001B54D8" w14:paraId="59BC7040" w14:textId="77777777" w:rsidTr="00E20DA1">
        <w:trPr>
          <w:trHeight w:val="1065"/>
        </w:trPr>
        <w:tc>
          <w:tcPr>
            <w:tcW w:w="1618" w:type="dxa"/>
            <w:hideMark/>
          </w:tcPr>
          <w:p w14:paraId="244895E4" w14:textId="2D3DDE4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R0220/C0050</w:t>
            </w:r>
          </w:p>
          <w:p w14:paraId="0FAB083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(E74)</w:t>
            </w:r>
          </w:p>
        </w:tc>
        <w:tc>
          <w:tcPr>
            <w:tcW w:w="3026" w:type="dxa"/>
            <w:hideMark/>
          </w:tcPr>
          <w:p w14:paraId="2F67359F" w14:textId="78A2E6A0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4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45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– tier 2 of which counted under transitionals</w:t>
            </w:r>
          </w:p>
        </w:tc>
        <w:tc>
          <w:tcPr>
            <w:tcW w:w="4598" w:type="dxa"/>
            <w:hideMark/>
          </w:tcPr>
          <w:p w14:paraId="2580D01B" w14:textId="7B678BA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174BF66C" w14:textId="77777777" w:rsidTr="00E20DA1">
        <w:trPr>
          <w:trHeight w:val="735"/>
        </w:trPr>
        <w:tc>
          <w:tcPr>
            <w:tcW w:w="1618" w:type="dxa"/>
            <w:hideMark/>
          </w:tcPr>
          <w:p w14:paraId="2D2B3C4A" w14:textId="4E66481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R0220/C0060</w:t>
            </w:r>
          </w:p>
          <w:p w14:paraId="6EB4B21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(F74)</w:t>
            </w:r>
          </w:p>
        </w:tc>
        <w:tc>
          <w:tcPr>
            <w:tcW w:w="3026" w:type="dxa"/>
            <w:hideMark/>
          </w:tcPr>
          <w:p w14:paraId="2520A93F" w14:textId="1C76925F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4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47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– tier 3</w:t>
            </w:r>
          </w:p>
        </w:tc>
        <w:tc>
          <w:tcPr>
            <w:tcW w:w="4598" w:type="dxa"/>
            <w:hideMark/>
          </w:tcPr>
          <w:p w14:paraId="710992A7" w14:textId="1CB4507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48" w:author="Author">
              <w:r w:rsidR="00707AB9"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 that meet the criteria for Tier 3.</w:t>
            </w:r>
          </w:p>
        </w:tc>
      </w:tr>
      <w:tr w:rsidR="00367066" w:rsidRPr="001B54D8" w14:paraId="19FCC439" w14:textId="77777777" w:rsidTr="00E20DA1">
        <w:trPr>
          <w:trHeight w:val="1020"/>
        </w:trPr>
        <w:tc>
          <w:tcPr>
            <w:tcW w:w="1618" w:type="dxa"/>
            <w:hideMark/>
          </w:tcPr>
          <w:p w14:paraId="58395A7C" w14:textId="4C7E886B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R0230/C0010</w:t>
            </w:r>
          </w:p>
          <w:p w14:paraId="2B512B4D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(A75)</w:t>
            </w:r>
          </w:p>
        </w:tc>
        <w:tc>
          <w:tcPr>
            <w:tcW w:w="3026" w:type="dxa"/>
            <w:hideMark/>
          </w:tcPr>
          <w:p w14:paraId="63F70429" w14:textId="0BD9FEF0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4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50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total</w:t>
            </w:r>
          </w:p>
        </w:tc>
        <w:tc>
          <w:tcPr>
            <w:tcW w:w="4598" w:type="dxa"/>
            <w:hideMark/>
          </w:tcPr>
          <w:p w14:paraId="166774E9" w14:textId="727F43C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462BC116" w14:textId="77777777" w:rsidTr="00E20DA1">
        <w:trPr>
          <w:trHeight w:val="1065"/>
        </w:trPr>
        <w:tc>
          <w:tcPr>
            <w:tcW w:w="1618" w:type="dxa"/>
            <w:hideMark/>
          </w:tcPr>
          <w:p w14:paraId="11006D51" w14:textId="1757318F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R0230/C0020</w:t>
            </w:r>
          </w:p>
          <w:p w14:paraId="586E6F2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(B75)</w:t>
            </w:r>
          </w:p>
        </w:tc>
        <w:tc>
          <w:tcPr>
            <w:tcW w:w="3026" w:type="dxa"/>
            <w:hideMark/>
          </w:tcPr>
          <w:p w14:paraId="1FAB03E3" w14:textId="4515E80C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5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52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1</w:t>
            </w:r>
          </w:p>
        </w:tc>
        <w:tc>
          <w:tcPr>
            <w:tcW w:w="4598" w:type="dxa"/>
            <w:hideMark/>
          </w:tcPr>
          <w:p w14:paraId="7EC0D156" w14:textId="4D4A2C6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‘accounts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that meet the criteria for Tier 1.</w:t>
            </w:r>
          </w:p>
        </w:tc>
      </w:tr>
      <w:tr w:rsidR="00367066" w:rsidRPr="001B54D8" w14:paraId="33D9C176" w14:textId="77777777" w:rsidTr="00E20DA1">
        <w:trPr>
          <w:trHeight w:val="949"/>
        </w:trPr>
        <w:tc>
          <w:tcPr>
            <w:tcW w:w="1618" w:type="dxa"/>
            <w:hideMark/>
          </w:tcPr>
          <w:p w14:paraId="179B31C0" w14:textId="31959421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R0230/C0030</w:t>
            </w:r>
          </w:p>
          <w:p w14:paraId="37D0548A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(C75)</w:t>
            </w:r>
          </w:p>
        </w:tc>
        <w:tc>
          <w:tcPr>
            <w:tcW w:w="3026" w:type="dxa"/>
            <w:hideMark/>
          </w:tcPr>
          <w:p w14:paraId="4E47F80A" w14:textId="7473EA4D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5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54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1 of which counted under transitionals</w:t>
            </w:r>
          </w:p>
        </w:tc>
        <w:tc>
          <w:tcPr>
            <w:tcW w:w="4598" w:type="dxa"/>
            <w:hideMark/>
          </w:tcPr>
          <w:p w14:paraId="3A038388" w14:textId="6CE9868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60C15249" w14:textId="77777777" w:rsidTr="00E20DA1">
        <w:trPr>
          <w:trHeight w:val="949"/>
        </w:trPr>
        <w:tc>
          <w:tcPr>
            <w:tcW w:w="1618" w:type="dxa"/>
            <w:hideMark/>
          </w:tcPr>
          <w:p w14:paraId="43DFA987" w14:textId="55DB9B46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R0230/C0040</w:t>
            </w:r>
          </w:p>
          <w:p w14:paraId="76777BD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(D75)</w:t>
            </w:r>
          </w:p>
        </w:tc>
        <w:tc>
          <w:tcPr>
            <w:tcW w:w="3026" w:type="dxa"/>
            <w:hideMark/>
          </w:tcPr>
          <w:p w14:paraId="60D66169" w14:textId="1DF072ED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5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56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2</w:t>
            </w:r>
          </w:p>
        </w:tc>
        <w:tc>
          <w:tcPr>
            <w:tcW w:w="4598" w:type="dxa"/>
            <w:hideMark/>
          </w:tcPr>
          <w:p w14:paraId="1B63DA7B" w14:textId="1B73DE6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57" w:author="Author">
              <w:r w:rsidR="00707AB9"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2.</w:t>
            </w:r>
          </w:p>
        </w:tc>
      </w:tr>
      <w:tr w:rsidR="00367066" w:rsidRPr="001B54D8" w14:paraId="7506724C" w14:textId="77777777" w:rsidTr="00E20DA1">
        <w:trPr>
          <w:trHeight w:val="1275"/>
        </w:trPr>
        <w:tc>
          <w:tcPr>
            <w:tcW w:w="1618" w:type="dxa"/>
            <w:hideMark/>
          </w:tcPr>
          <w:p w14:paraId="737E9DCC" w14:textId="4728CD7F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R0230/C0050</w:t>
            </w:r>
          </w:p>
          <w:p w14:paraId="5B788EC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(E75)</w:t>
            </w:r>
          </w:p>
        </w:tc>
        <w:tc>
          <w:tcPr>
            <w:tcW w:w="3026" w:type="dxa"/>
            <w:hideMark/>
          </w:tcPr>
          <w:p w14:paraId="3B0B1355" w14:textId="2C75B79B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5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59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2 of which counted under transitionals</w:t>
            </w:r>
          </w:p>
        </w:tc>
        <w:tc>
          <w:tcPr>
            <w:tcW w:w="4598" w:type="dxa"/>
            <w:hideMark/>
          </w:tcPr>
          <w:p w14:paraId="32F17AF2" w14:textId="6E6FB14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02260981" w14:textId="77777777" w:rsidTr="00E20DA1">
        <w:trPr>
          <w:trHeight w:val="1065"/>
        </w:trPr>
        <w:tc>
          <w:tcPr>
            <w:tcW w:w="1618" w:type="dxa"/>
            <w:hideMark/>
          </w:tcPr>
          <w:p w14:paraId="135BCC64" w14:textId="4DF1720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R0230/C0060</w:t>
            </w:r>
          </w:p>
          <w:p w14:paraId="43BCD8B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(F75)</w:t>
            </w:r>
          </w:p>
        </w:tc>
        <w:tc>
          <w:tcPr>
            <w:tcW w:w="3026" w:type="dxa"/>
            <w:hideMark/>
          </w:tcPr>
          <w:p w14:paraId="3ED1D944" w14:textId="3B11700E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6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61" w:author="Author">
              <w:r w:rsidR="00707AB9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1B54D8" w:rsidDel="006662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3</w:t>
            </w:r>
          </w:p>
        </w:tc>
        <w:tc>
          <w:tcPr>
            <w:tcW w:w="4598" w:type="dxa"/>
            <w:hideMark/>
          </w:tcPr>
          <w:p w14:paraId="1388CCD0" w14:textId="78D62FA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del w:id="62" w:author="Author">
              <w:r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that meet the criteria for Tier 3.</w:t>
            </w:r>
          </w:p>
        </w:tc>
      </w:tr>
      <w:tr w:rsidR="00367066" w:rsidRPr="001B54D8" w14:paraId="2F6DB16D" w14:textId="77777777" w:rsidTr="00E20DA1">
        <w:trPr>
          <w:trHeight w:val="735"/>
        </w:trPr>
        <w:tc>
          <w:tcPr>
            <w:tcW w:w="1618" w:type="dxa"/>
            <w:hideMark/>
          </w:tcPr>
          <w:p w14:paraId="08474759" w14:textId="4BF00FA2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R0300/C0010</w:t>
            </w:r>
          </w:p>
          <w:p w14:paraId="3188DEA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(A76)</w:t>
            </w:r>
          </w:p>
        </w:tc>
        <w:tc>
          <w:tcPr>
            <w:tcW w:w="3026" w:type="dxa"/>
            <w:hideMark/>
          </w:tcPr>
          <w:p w14:paraId="6AD180EC" w14:textId="5564E14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98" w:type="dxa"/>
            <w:hideMark/>
          </w:tcPr>
          <w:p w14:paraId="024BC268" w14:textId="38FAC0EC" w:rsidR="00383789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FAC2B9E" w14:textId="77777777" w:rsidTr="00E20DA1">
        <w:trPr>
          <w:trHeight w:val="735"/>
        </w:trPr>
        <w:tc>
          <w:tcPr>
            <w:tcW w:w="1618" w:type="dxa"/>
            <w:hideMark/>
          </w:tcPr>
          <w:p w14:paraId="1E3C6B6F" w14:textId="06C7E72B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R0300/C0020</w:t>
            </w:r>
          </w:p>
          <w:p w14:paraId="0EF23AB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(B76)</w:t>
            </w:r>
          </w:p>
        </w:tc>
        <w:tc>
          <w:tcPr>
            <w:tcW w:w="3026" w:type="dxa"/>
            <w:hideMark/>
          </w:tcPr>
          <w:p w14:paraId="7DC383ED" w14:textId="3DFC106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</w:t>
            </w:r>
          </w:p>
        </w:tc>
        <w:tc>
          <w:tcPr>
            <w:tcW w:w="4598" w:type="dxa"/>
            <w:hideMark/>
          </w:tcPr>
          <w:p w14:paraId="50A90831" w14:textId="5C450572" w:rsidR="00986F5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63" w:author="Author">
              <w:r w:rsidR="00707AB9"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 </w:t>
            </w:r>
          </w:p>
        </w:tc>
      </w:tr>
      <w:tr w:rsidR="00367066" w:rsidRPr="001B54D8" w14:paraId="6A737BC8" w14:textId="77777777" w:rsidTr="00E20DA1">
        <w:trPr>
          <w:trHeight w:val="949"/>
        </w:trPr>
        <w:tc>
          <w:tcPr>
            <w:tcW w:w="1618" w:type="dxa"/>
            <w:hideMark/>
          </w:tcPr>
          <w:p w14:paraId="0B125B37" w14:textId="5EEEC592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R0300/C0030</w:t>
            </w:r>
          </w:p>
          <w:p w14:paraId="5A42088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(C76)</w:t>
            </w:r>
          </w:p>
        </w:tc>
        <w:tc>
          <w:tcPr>
            <w:tcW w:w="3026" w:type="dxa"/>
            <w:hideMark/>
          </w:tcPr>
          <w:p w14:paraId="324ECC36" w14:textId="091E661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transitionals</w:t>
            </w:r>
          </w:p>
        </w:tc>
        <w:tc>
          <w:tcPr>
            <w:tcW w:w="4598" w:type="dxa"/>
            <w:hideMark/>
          </w:tcPr>
          <w:p w14:paraId="13FCF5EF" w14:textId="237DE096" w:rsidR="000C4E9C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95D6BD3" w14:textId="77777777" w:rsidTr="00E20DA1">
        <w:trPr>
          <w:trHeight w:val="735"/>
        </w:trPr>
        <w:tc>
          <w:tcPr>
            <w:tcW w:w="1618" w:type="dxa"/>
            <w:hideMark/>
          </w:tcPr>
          <w:p w14:paraId="6B609D11" w14:textId="2F1D93F7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R0300/C0040</w:t>
            </w:r>
          </w:p>
          <w:p w14:paraId="7476873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(D76)</w:t>
            </w:r>
          </w:p>
        </w:tc>
        <w:tc>
          <w:tcPr>
            <w:tcW w:w="3026" w:type="dxa"/>
            <w:hideMark/>
          </w:tcPr>
          <w:p w14:paraId="022E3482" w14:textId="1CC22A6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41A10584" w14:textId="01CC93C7" w:rsidR="000C4E9C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64" w:author="Author">
              <w:r w:rsidR="00707AB9"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E28B0CF" w14:textId="77777777" w:rsidTr="00E20DA1">
        <w:trPr>
          <w:trHeight w:val="885"/>
        </w:trPr>
        <w:tc>
          <w:tcPr>
            <w:tcW w:w="1618" w:type="dxa"/>
            <w:hideMark/>
          </w:tcPr>
          <w:p w14:paraId="6FFE6A72" w14:textId="204DFA7C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R0300/C0050</w:t>
            </w:r>
          </w:p>
          <w:p w14:paraId="0E468DB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(E76)</w:t>
            </w:r>
          </w:p>
        </w:tc>
        <w:tc>
          <w:tcPr>
            <w:tcW w:w="3026" w:type="dxa"/>
            <w:hideMark/>
          </w:tcPr>
          <w:p w14:paraId="43B7EB37" w14:textId="6A8F1B9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transitionals</w:t>
            </w:r>
          </w:p>
        </w:tc>
        <w:tc>
          <w:tcPr>
            <w:tcW w:w="4598" w:type="dxa"/>
            <w:hideMark/>
          </w:tcPr>
          <w:p w14:paraId="01C7843C" w14:textId="04BDDBB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65" w:author="Author">
              <w:r w:rsidR="00707AB9"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FF8CCA6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5A13EC30" w14:textId="02A33A41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R0300/C0060</w:t>
            </w:r>
          </w:p>
          <w:p w14:paraId="4958C90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(F76)</w:t>
            </w:r>
          </w:p>
        </w:tc>
        <w:tc>
          <w:tcPr>
            <w:tcW w:w="3026" w:type="dxa"/>
            <w:noWrap/>
            <w:hideMark/>
          </w:tcPr>
          <w:p w14:paraId="6E23DD7D" w14:textId="4AFE6E4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3 </w:t>
            </w:r>
          </w:p>
        </w:tc>
        <w:tc>
          <w:tcPr>
            <w:tcW w:w="4598" w:type="dxa"/>
            <w:hideMark/>
          </w:tcPr>
          <w:p w14:paraId="70F4F21A" w14:textId="7B0F5DC9" w:rsidR="00C92E09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</w:t>
            </w:r>
            <w:r w:rsidR="00E42ED1" w:rsidRPr="001B54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accounts</w:t>
            </w:r>
            <w:del w:id="66" w:author="Author">
              <w:r w:rsidR="00707AB9" w:rsidRPr="001B54D8" w:rsidDel="00B646F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3.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11FE8CBE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6CFEA3A" w14:textId="178DE2FB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R0310/C0010</w:t>
            </w:r>
          </w:p>
          <w:p w14:paraId="7159788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(A79)</w:t>
            </w:r>
          </w:p>
        </w:tc>
        <w:tc>
          <w:tcPr>
            <w:tcW w:w="3026" w:type="dxa"/>
            <w:noWrap/>
            <w:hideMark/>
          </w:tcPr>
          <w:p w14:paraId="1071BB7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- total</w:t>
            </w:r>
          </w:p>
        </w:tc>
        <w:tc>
          <w:tcPr>
            <w:tcW w:w="4598" w:type="dxa"/>
            <w:hideMark/>
          </w:tcPr>
          <w:p w14:paraId="7632B2B4" w14:textId="0441FB9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dated preference shares.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785D4C6" w14:textId="77777777" w:rsidTr="00E20DA1">
        <w:trPr>
          <w:trHeight w:val="390"/>
        </w:trPr>
        <w:tc>
          <w:tcPr>
            <w:tcW w:w="1618" w:type="dxa"/>
            <w:noWrap/>
            <w:hideMark/>
          </w:tcPr>
          <w:p w14:paraId="6D6A177B" w14:textId="725DA233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R0310/C0020</w:t>
            </w:r>
          </w:p>
          <w:p w14:paraId="1A13CE4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(B79)</w:t>
            </w:r>
          </w:p>
        </w:tc>
        <w:tc>
          <w:tcPr>
            <w:tcW w:w="3026" w:type="dxa"/>
            <w:noWrap/>
            <w:hideMark/>
          </w:tcPr>
          <w:p w14:paraId="04DE73A9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1</w:t>
            </w:r>
          </w:p>
        </w:tc>
        <w:tc>
          <w:tcPr>
            <w:tcW w:w="4598" w:type="dxa"/>
            <w:hideMark/>
          </w:tcPr>
          <w:p w14:paraId="6507CE65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1. </w:t>
            </w:r>
          </w:p>
        </w:tc>
      </w:tr>
      <w:tr w:rsidR="00367066" w:rsidRPr="001B54D8" w14:paraId="6747941A" w14:textId="77777777" w:rsidTr="00E20DA1">
        <w:trPr>
          <w:trHeight w:val="825"/>
        </w:trPr>
        <w:tc>
          <w:tcPr>
            <w:tcW w:w="1618" w:type="dxa"/>
            <w:noWrap/>
            <w:hideMark/>
          </w:tcPr>
          <w:p w14:paraId="6440B932" w14:textId="0D247046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R0310/C0030</w:t>
            </w:r>
          </w:p>
          <w:p w14:paraId="220DAA6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(C79)</w:t>
            </w:r>
          </w:p>
        </w:tc>
        <w:tc>
          <w:tcPr>
            <w:tcW w:w="3026" w:type="dxa"/>
            <w:hideMark/>
          </w:tcPr>
          <w:p w14:paraId="014DFE5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1 of which counted under transitionals</w:t>
            </w:r>
          </w:p>
        </w:tc>
        <w:tc>
          <w:tcPr>
            <w:tcW w:w="4598" w:type="dxa"/>
            <w:hideMark/>
          </w:tcPr>
          <w:p w14:paraId="282324CD" w14:textId="49F3D69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7539760B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009A7AA" w14:textId="2A7B47C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R0310/C0040</w:t>
            </w:r>
          </w:p>
          <w:p w14:paraId="4D71EA7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(D79)</w:t>
            </w:r>
          </w:p>
        </w:tc>
        <w:tc>
          <w:tcPr>
            <w:tcW w:w="3026" w:type="dxa"/>
            <w:hideMark/>
          </w:tcPr>
          <w:p w14:paraId="263BC80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2</w:t>
            </w:r>
          </w:p>
        </w:tc>
        <w:tc>
          <w:tcPr>
            <w:tcW w:w="4598" w:type="dxa"/>
            <w:hideMark/>
          </w:tcPr>
          <w:p w14:paraId="5E76236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dated preference shares that meet the criteria for Tier 2.</w:t>
            </w:r>
          </w:p>
        </w:tc>
      </w:tr>
      <w:tr w:rsidR="00367066" w:rsidRPr="001B54D8" w14:paraId="48B92370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8726A59" w14:textId="567E561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R0310/C0050</w:t>
            </w:r>
          </w:p>
          <w:p w14:paraId="1866B6F8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(E79)</w:t>
            </w:r>
          </w:p>
        </w:tc>
        <w:tc>
          <w:tcPr>
            <w:tcW w:w="3026" w:type="dxa"/>
            <w:hideMark/>
          </w:tcPr>
          <w:p w14:paraId="37860B6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2 of which counted under transitionals</w:t>
            </w:r>
          </w:p>
        </w:tc>
        <w:tc>
          <w:tcPr>
            <w:tcW w:w="4598" w:type="dxa"/>
            <w:hideMark/>
          </w:tcPr>
          <w:p w14:paraId="2C6F666D" w14:textId="47BAA42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4B33315F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191503D" w14:textId="5E382B2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R0310/C0060</w:t>
            </w:r>
          </w:p>
          <w:p w14:paraId="3EBFF1C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(F79)</w:t>
            </w:r>
          </w:p>
        </w:tc>
        <w:tc>
          <w:tcPr>
            <w:tcW w:w="3026" w:type="dxa"/>
            <w:hideMark/>
          </w:tcPr>
          <w:p w14:paraId="64AA386D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3</w:t>
            </w:r>
          </w:p>
        </w:tc>
        <w:tc>
          <w:tcPr>
            <w:tcW w:w="4598" w:type="dxa"/>
            <w:hideMark/>
          </w:tcPr>
          <w:p w14:paraId="7143A58E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3. </w:t>
            </w:r>
          </w:p>
        </w:tc>
      </w:tr>
      <w:tr w:rsidR="00367066" w:rsidRPr="001B54D8" w14:paraId="7D3C0045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5F9DBDD" w14:textId="2BDD7AB3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R0320/C0010</w:t>
            </w:r>
          </w:p>
          <w:p w14:paraId="5D74524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(A80)</w:t>
            </w:r>
          </w:p>
        </w:tc>
        <w:tc>
          <w:tcPr>
            <w:tcW w:w="3026" w:type="dxa"/>
            <w:hideMark/>
          </w:tcPr>
          <w:p w14:paraId="52862379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- total</w:t>
            </w:r>
          </w:p>
        </w:tc>
        <w:tc>
          <w:tcPr>
            <w:tcW w:w="4598" w:type="dxa"/>
            <w:hideMark/>
          </w:tcPr>
          <w:p w14:paraId="7F0BA814" w14:textId="695FC17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undated preference shares with a call option.</w:t>
            </w:r>
          </w:p>
        </w:tc>
      </w:tr>
      <w:tr w:rsidR="00367066" w:rsidRPr="001B54D8" w14:paraId="56012BF9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1E364C3" w14:textId="198D6F76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R0320/C0020</w:t>
            </w:r>
          </w:p>
          <w:p w14:paraId="0B9D2C8A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(B80)</w:t>
            </w:r>
          </w:p>
        </w:tc>
        <w:tc>
          <w:tcPr>
            <w:tcW w:w="3026" w:type="dxa"/>
            <w:hideMark/>
          </w:tcPr>
          <w:p w14:paraId="27C2573E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</w:t>
            </w:r>
          </w:p>
        </w:tc>
        <w:tc>
          <w:tcPr>
            <w:tcW w:w="4598" w:type="dxa"/>
            <w:hideMark/>
          </w:tcPr>
          <w:p w14:paraId="6599BD5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1. </w:t>
            </w:r>
          </w:p>
        </w:tc>
      </w:tr>
      <w:tr w:rsidR="00367066" w:rsidRPr="001B54D8" w14:paraId="65CCC8D1" w14:textId="77777777" w:rsidTr="00E20DA1">
        <w:trPr>
          <w:trHeight w:val="1020"/>
        </w:trPr>
        <w:tc>
          <w:tcPr>
            <w:tcW w:w="1618" w:type="dxa"/>
            <w:noWrap/>
            <w:hideMark/>
          </w:tcPr>
          <w:p w14:paraId="0600D98F" w14:textId="61F9C00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R0320/C0030</w:t>
            </w:r>
          </w:p>
          <w:p w14:paraId="69A6FE3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(C80)</w:t>
            </w:r>
          </w:p>
        </w:tc>
        <w:tc>
          <w:tcPr>
            <w:tcW w:w="3026" w:type="dxa"/>
            <w:hideMark/>
          </w:tcPr>
          <w:p w14:paraId="467377D2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1 of which counted under transitionals</w:t>
            </w:r>
          </w:p>
        </w:tc>
        <w:tc>
          <w:tcPr>
            <w:tcW w:w="4598" w:type="dxa"/>
            <w:hideMark/>
          </w:tcPr>
          <w:p w14:paraId="56C88615" w14:textId="4549D02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6126E5BB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C40D70F" w14:textId="3BC30D5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R0320/C0040</w:t>
            </w:r>
          </w:p>
          <w:p w14:paraId="5E87522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(D80)</w:t>
            </w:r>
          </w:p>
        </w:tc>
        <w:tc>
          <w:tcPr>
            <w:tcW w:w="3026" w:type="dxa"/>
            <w:hideMark/>
          </w:tcPr>
          <w:p w14:paraId="0868B91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2</w:t>
            </w:r>
          </w:p>
        </w:tc>
        <w:tc>
          <w:tcPr>
            <w:tcW w:w="4598" w:type="dxa"/>
            <w:hideMark/>
          </w:tcPr>
          <w:p w14:paraId="34920718" w14:textId="44E3535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a call option that meet the criteria for Tier 2.</w:t>
            </w:r>
          </w:p>
        </w:tc>
      </w:tr>
      <w:tr w:rsidR="00367066" w:rsidRPr="001B54D8" w14:paraId="27D49A25" w14:textId="77777777" w:rsidTr="00E20DA1">
        <w:trPr>
          <w:trHeight w:val="930"/>
        </w:trPr>
        <w:tc>
          <w:tcPr>
            <w:tcW w:w="1618" w:type="dxa"/>
            <w:noWrap/>
            <w:hideMark/>
          </w:tcPr>
          <w:p w14:paraId="2C4811C0" w14:textId="6000114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R0320/C0050</w:t>
            </w:r>
          </w:p>
          <w:p w14:paraId="63DDABE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(E80)</w:t>
            </w:r>
          </w:p>
        </w:tc>
        <w:tc>
          <w:tcPr>
            <w:tcW w:w="3026" w:type="dxa"/>
            <w:hideMark/>
          </w:tcPr>
          <w:p w14:paraId="4A1946E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2 of which counted under transitionals</w:t>
            </w:r>
          </w:p>
        </w:tc>
        <w:tc>
          <w:tcPr>
            <w:tcW w:w="4598" w:type="dxa"/>
            <w:hideMark/>
          </w:tcPr>
          <w:p w14:paraId="46C2521A" w14:textId="7DA4D71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4C6F7789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222A4A18" w14:textId="37DC93E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R0320/C0060</w:t>
            </w:r>
          </w:p>
          <w:p w14:paraId="4B694D9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(F80)</w:t>
            </w:r>
          </w:p>
        </w:tc>
        <w:tc>
          <w:tcPr>
            <w:tcW w:w="3026" w:type="dxa"/>
            <w:hideMark/>
          </w:tcPr>
          <w:p w14:paraId="21D26FA7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3</w:t>
            </w:r>
          </w:p>
        </w:tc>
        <w:tc>
          <w:tcPr>
            <w:tcW w:w="4598" w:type="dxa"/>
            <w:hideMark/>
          </w:tcPr>
          <w:p w14:paraId="21120C52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3. </w:t>
            </w:r>
          </w:p>
        </w:tc>
      </w:tr>
      <w:tr w:rsidR="00367066" w:rsidRPr="001B54D8" w14:paraId="05DFA00F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6B49A320" w14:textId="2423CDA1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R0330/C0010</w:t>
            </w:r>
          </w:p>
          <w:p w14:paraId="0303F31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(A81)</w:t>
            </w:r>
          </w:p>
        </w:tc>
        <w:tc>
          <w:tcPr>
            <w:tcW w:w="3026" w:type="dxa"/>
            <w:hideMark/>
          </w:tcPr>
          <w:p w14:paraId="4991ABE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- total</w:t>
            </w:r>
          </w:p>
        </w:tc>
        <w:tc>
          <w:tcPr>
            <w:tcW w:w="4598" w:type="dxa"/>
            <w:hideMark/>
          </w:tcPr>
          <w:p w14:paraId="4653868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undated preference shares with no contractual opportunity to redeem. </w:t>
            </w:r>
          </w:p>
          <w:p w14:paraId="747D4C28" w14:textId="3B830A55" w:rsidR="00565B72" w:rsidRPr="001B54D8" w:rsidRDefault="00565B7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68F355ED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6F0C06EF" w14:textId="2D302BC2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R0330/C0020</w:t>
            </w:r>
          </w:p>
          <w:p w14:paraId="3B72F47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(B81)</w:t>
            </w:r>
          </w:p>
        </w:tc>
        <w:tc>
          <w:tcPr>
            <w:tcW w:w="3026" w:type="dxa"/>
            <w:hideMark/>
          </w:tcPr>
          <w:p w14:paraId="4419339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1</w:t>
            </w:r>
          </w:p>
        </w:tc>
        <w:tc>
          <w:tcPr>
            <w:tcW w:w="4598" w:type="dxa"/>
            <w:hideMark/>
          </w:tcPr>
          <w:p w14:paraId="15DD618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1. </w:t>
            </w:r>
          </w:p>
        </w:tc>
      </w:tr>
      <w:tr w:rsidR="00367066" w:rsidRPr="001B54D8" w14:paraId="05EED82F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5A3455CA" w14:textId="2C0B72E4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R0330/C0030</w:t>
            </w:r>
          </w:p>
          <w:p w14:paraId="24CC076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(C81)</w:t>
            </w:r>
          </w:p>
        </w:tc>
        <w:tc>
          <w:tcPr>
            <w:tcW w:w="3026" w:type="dxa"/>
            <w:hideMark/>
          </w:tcPr>
          <w:p w14:paraId="42454FF7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1 of which counted under transitionals</w:t>
            </w:r>
          </w:p>
        </w:tc>
        <w:tc>
          <w:tcPr>
            <w:tcW w:w="4598" w:type="dxa"/>
            <w:hideMark/>
          </w:tcPr>
          <w:p w14:paraId="78198421" w14:textId="4E435E4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502E2CDD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36E82FA8" w14:textId="0983E41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R0330/C0040</w:t>
            </w:r>
          </w:p>
          <w:p w14:paraId="04791CC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(D81)</w:t>
            </w:r>
          </w:p>
        </w:tc>
        <w:tc>
          <w:tcPr>
            <w:tcW w:w="3026" w:type="dxa"/>
            <w:hideMark/>
          </w:tcPr>
          <w:p w14:paraId="35526CA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2</w:t>
            </w:r>
          </w:p>
        </w:tc>
        <w:tc>
          <w:tcPr>
            <w:tcW w:w="4598" w:type="dxa"/>
            <w:hideMark/>
          </w:tcPr>
          <w:p w14:paraId="361EA1B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no contractual opportunity to redeem that meet the criteria for Tier 2.</w:t>
            </w:r>
          </w:p>
        </w:tc>
      </w:tr>
      <w:tr w:rsidR="00367066" w:rsidRPr="001B54D8" w14:paraId="21B633CA" w14:textId="77777777" w:rsidTr="00E20DA1">
        <w:trPr>
          <w:trHeight w:val="1260"/>
        </w:trPr>
        <w:tc>
          <w:tcPr>
            <w:tcW w:w="1618" w:type="dxa"/>
            <w:noWrap/>
            <w:hideMark/>
          </w:tcPr>
          <w:p w14:paraId="167BF626" w14:textId="23D31A1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R0330/C0050</w:t>
            </w:r>
          </w:p>
          <w:p w14:paraId="2C9EDDCE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(E81)</w:t>
            </w:r>
          </w:p>
        </w:tc>
        <w:tc>
          <w:tcPr>
            <w:tcW w:w="3026" w:type="dxa"/>
            <w:hideMark/>
          </w:tcPr>
          <w:p w14:paraId="65B0050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2 of which counted under transitionals</w:t>
            </w:r>
          </w:p>
        </w:tc>
        <w:tc>
          <w:tcPr>
            <w:tcW w:w="4598" w:type="dxa"/>
            <w:hideMark/>
          </w:tcPr>
          <w:p w14:paraId="2CBE75B4" w14:textId="749C608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3F261923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65ED851A" w14:textId="2E30377F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R0330/C0060</w:t>
            </w:r>
          </w:p>
          <w:p w14:paraId="6418238A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(F81)</w:t>
            </w:r>
          </w:p>
        </w:tc>
        <w:tc>
          <w:tcPr>
            <w:tcW w:w="3026" w:type="dxa"/>
            <w:hideMark/>
          </w:tcPr>
          <w:p w14:paraId="0D1850F5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3</w:t>
            </w:r>
          </w:p>
        </w:tc>
        <w:tc>
          <w:tcPr>
            <w:tcW w:w="4598" w:type="dxa"/>
            <w:hideMark/>
          </w:tcPr>
          <w:p w14:paraId="78E6891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3. </w:t>
            </w:r>
          </w:p>
        </w:tc>
      </w:tr>
      <w:tr w:rsidR="00367066" w:rsidRPr="001B54D8" w14:paraId="2B32039E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39F2F34" w14:textId="0ACDC0C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R0400/C0010</w:t>
            </w:r>
          </w:p>
          <w:p w14:paraId="7CE2AF6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(A82)</w:t>
            </w:r>
          </w:p>
        </w:tc>
        <w:tc>
          <w:tcPr>
            <w:tcW w:w="3026" w:type="dxa"/>
            <w:hideMark/>
          </w:tcPr>
          <w:p w14:paraId="1F7040F7" w14:textId="126A651F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</w:t>
            </w:r>
          </w:p>
        </w:tc>
        <w:tc>
          <w:tcPr>
            <w:tcW w:w="4598" w:type="dxa"/>
            <w:hideMark/>
          </w:tcPr>
          <w:p w14:paraId="3078F3E9" w14:textId="6FA47A94" w:rsidR="005D62C4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preference shares. </w:t>
            </w:r>
          </w:p>
        </w:tc>
      </w:tr>
      <w:tr w:rsidR="00367066" w:rsidRPr="001B54D8" w14:paraId="3379157F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8C1934C" w14:textId="13FF6A2B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R0400/C0020</w:t>
            </w:r>
          </w:p>
          <w:p w14:paraId="753CAEB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(B82)</w:t>
            </w:r>
          </w:p>
        </w:tc>
        <w:tc>
          <w:tcPr>
            <w:tcW w:w="3026" w:type="dxa"/>
            <w:noWrap/>
            <w:hideMark/>
          </w:tcPr>
          <w:p w14:paraId="34076FB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</w:t>
            </w:r>
          </w:p>
        </w:tc>
        <w:tc>
          <w:tcPr>
            <w:tcW w:w="4598" w:type="dxa"/>
            <w:noWrap/>
            <w:hideMark/>
          </w:tcPr>
          <w:p w14:paraId="1C563D44" w14:textId="043C111D" w:rsidR="005D62C4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1. </w:t>
            </w:r>
          </w:p>
        </w:tc>
      </w:tr>
      <w:tr w:rsidR="00367066" w:rsidRPr="001B54D8" w14:paraId="71B5F334" w14:textId="77777777" w:rsidTr="00E20DA1">
        <w:trPr>
          <w:trHeight w:val="1020"/>
        </w:trPr>
        <w:tc>
          <w:tcPr>
            <w:tcW w:w="1618" w:type="dxa"/>
            <w:hideMark/>
          </w:tcPr>
          <w:p w14:paraId="473A8107" w14:textId="0F694454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R0400/C0030</w:t>
            </w:r>
          </w:p>
          <w:p w14:paraId="2A74C5D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(C82)</w:t>
            </w:r>
          </w:p>
        </w:tc>
        <w:tc>
          <w:tcPr>
            <w:tcW w:w="3026" w:type="dxa"/>
            <w:hideMark/>
          </w:tcPr>
          <w:p w14:paraId="5CD7340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preference shares – tier 1 of which counted under transitionals</w:t>
            </w:r>
          </w:p>
        </w:tc>
        <w:tc>
          <w:tcPr>
            <w:tcW w:w="4598" w:type="dxa"/>
            <w:hideMark/>
          </w:tcPr>
          <w:p w14:paraId="46F2F536" w14:textId="355F8EE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3A93E27" w14:textId="77777777" w:rsidTr="00E20DA1">
        <w:trPr>
          <w:trHeight w:val="735"/>
        </w:trPr>
        <w:tc>
          <w:tcPr>
            <w:tcW w:w="1618" w:type="dxa"/>
            <w:hideMark/>
          </w:tcPr>
          <w:p w14:paraId="6C4002E1" w14:textId="2DFB0612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R0400/C0040</w:t>
            </w:r>
          </w:p>
          <w:p w14:paraId="6EBB6EA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(D82)</w:t>
            </w:r>
          </w:p>
        </w:tc>
        <w:tc>
          <w:tcPr>
            <w:tcW w:w="3026" w:type="dxa"/>
            <w:hideMark/>
          </w:tcPr>
          <w:p w14:paraId="279081FD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preference shares – tier 2</w:t>
            </w:r>
          </w:p>
        </w:tc>
        <w:tc>
          <w:tcPr>
            <w:tcW w:w="4598" w:type="dxa"/>
            <w:hideMark/>
          </w:tcPr>
          <w:p w14:paraId="6DD79CDA" w14:textId="7234D689" w:rsidR="00413C0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2.  </w:t>
            </w:r>
          </w:p>
        </w:tc>
      </w:tr>
      <w:tr w:rsidR="00367066" w:rsidRPr="001B54D8" w14:paraId="294861B4" w14:textId="77777777" w:rsidTr="00E20DA1">
        <w:trPr>
          <w:trHeight w:val="1065"/>
        </w:trPr>
        <w:tc>
          <w:tcPr>
            <w:tcW w:w="1618" w:type="dxa"/>
            <w:hideMark/>
          </w:tcPr>
          <w:p w14:paraId="0EC20176" w14:textId="70173F9A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R0400/C0050</w:t>
            </w:r>
          </w:p>
          <w:p w14:paraId="43BED48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(E82)</w:t>
            </w:r>
          </w:p>
        </w:tc>
        <w:tc>
          <w:tcPr>
            <w:tcW w:w="3026" w:type="dxa"/>
            <w:hideMark/>
          </w:tcPr>
          <w:p w14:paraId="0AECE00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preference shares – tier 2 of which counted under transitionals</w:t>
            </w:r>
          </w:p>
        </w:tc>
        <w:tc>
          <w:tcPr>
            <w:tcW w:w="4598" w:type="dxa"/>
            <w:hideMark/>
          </w:tcPr>
          <w:p w14:paraId="3C5BD007" w14:textId="1232D70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1B54D8" w14:paraId="16BD638E" w14:textId="77777777" w:rsidTr="00E20DA1">
        <w:trPr>
          <w:trHeight w:val="735"/>
        </w:trPr>
        <w:tc>
          <w:tcPr>
            <w:tcW w:w="1618" w:type="dxa"/>
            <w:hideMark/>
          </w:tcPr>
          <w:p w14:paraId="58D902F7" w14:textId="436F5E0A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R0400/C0060</w:t>
            </w:r>
          </w:p>
          <w:p w14:paraId="1853B00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(F82)</w:t>
            </w:r>
          </w:p>
        </w:tc>
        <w:tc>
          <w:tcPr>
            <w:tcW w:w="3026" w:type="dxa"/>
            <w:hideMark/>
          </w:tcPr>
          <w:p w14:paraId="5D93A38D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preference shares – tier 3</w:t>
            </w:r>
          </w:p>
        </w:tc>
        <w:tc>
          <w:tcPr>
            <w:tcW w:w="4598" w:type="dxa"/>
            <w:hideMark/>
          </w:tcPr>
          <w:p w14:paraId="03F630DE" w14:textId="3E9F12C8" w:rsidR="00472BB1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3. </w:t>
            </w:r>
          </w:p>
        </w:tc>
      </w:tr>
      <w:tr w:rsidR="00367066" w:rsidRPr="001B54D8" w14:paraId="0D9A69F4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AA10D2F" w14:textId="77A0481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R0410/C0010</w:t>
            </w:r>
          </w:p>
          <w:p w14:paraId="0F83B2A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(A92)</w:t>
            </w:r>
          </w:p>
        </w:tc>
        <w:tc>
          <w:tcPr>
            <w:tcW w:w="3026" w:type="dxa"/>
            <w:hideMark/>
          </w:tcPr>
          <w:p w14:paraId="4A6A27D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 - total</w:t>
            </w:r>
          </w:p>
        </w:tc>
        <w:tc>
          <w:tcPr>
            <w:tcW w:w="4598" w:type="dxa"/>
            <w:hideMark/>
          </w:tcPr>
          <w:p w14:paraId="6587DF50" w14:textId="77777777" w:rsidR="007434D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dated subordinated liabilities.</w:t>
            </w:r>
          </w:p>
          <w:p w14:paraId="288EE957" w14:textId="1E62EF4A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63147367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7DF63B8" w14:textId="5482A573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R0410/C0020</w:t>
            </w:r>
          </w:p>
          <w:p w14:paraId="50017EE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(B92)</w:t>
            </w:r>
          </w:p>
        </w:tc>
        <w:tc>
          <w:tcPr>
            <w:tcW w:w="3026" w:type="dxa"/>
            <w:hideMark/>
          </w:tcPr>
          <w:p w14:paraId="646D737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1</w:t>
            </w:r>
          </w:p>
        </w:tc>
        <w:tc>
          <w:tcPr>
            <w:tcW w:w="4598" w:type="dxa"/>
            <w:hideMark/>
          </w:tcPr>
          <w:p w14:paraId="55F2EA54" w14:textId="3312162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1.</w:t>
            </w:r>
          </w:p>
        </w:tc>
      </w:tr>
      <w:tr w:rsidR="00367066" w:rsidRPr="001B54D8" w14:paraId="65B65004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229C1CEC" w14:textId="57E7B24C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R0410/C0030</w:t>
            </w:r>
          </w:p>
          <w:p w14:paraId="5A0E4FC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(C92)</w:t>
            </w:r>
          </w:p>
        </w:tc>
        <w:tc>
          <w:tcPr>
            <w:tcW w:w="3026" w:type="dxa"/>
            <w:hideMark/>
          </w:tcPr>
          <w:p w14:paraId="7217F237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 – tier 1 of which counted under transitionals</w:t>
            </w:r>
          </w:p>
        </w:tc>
        <w:tc>
          <w:tcPr>
            <w:tcW w:w="4598" w:type="dxa"/>
            <w:hideMark/>
          </w:tcPr>
          <w:p w14:paraId="1BB40F29" w14:textId="71A1A6A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48CFB427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1E28852B" w14:textId="61836D2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R0410/C0040</w:t>
            </w:r>
          </w:p>
          <w:p w14:paraId="138982B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(D92)</w:t>
            </w:r>
          </w:p>
        </w:tc>
        <w:tc>
          <w:tcPr>
            <w:tcW w:w="3026" w:type="dxa"/>
            <w:hideMark/>
          </w:tcPr>
          <w:p w14:paraId="1D67590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2</w:t>
            </w:r>
          </w:p>
        </w:tc>
        <w:tc>
          <w:tcPr>
            <w:tcW w:w="4598" w:type="dxa"/>
            <w:hideMark/>
          </w:tcPr>
          <w:p w14:paraId="20CF3923" w14:textId="09FF16D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2.</w:t>
            </w:r>
          </w:p>
        </w:tc>
      </w:tr>
      <w:tr w:rsidR="00367066" w:rsidRPr="001B54D8" w14:paraId="45CAF02F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633F1E19" w14:textId="1A1CB769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R0410/C0050</w:t>
            </w:r>
          </w:p>
          <w:p w14:paraId="07728E6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(E92)</w:t>
            </w:r>
          </w:p>
        </w:tc>
        <w:tc>
          <w:tcPr>
            <w:tcW w:w="3026" w:type="dxa"/>
            <w:hideMark/>
          </w:tcPr>
          <w:p w14:paraId="50CEFAA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2 of which counted under transitionals</w:t>
            </w:r>
          </w:p>
        </w:tc>
        <w:tc>
          <w:tcPr>
            <w:tcW w:w="4598" w:type="dxa"/>
            <w:hideMark/>
          </w:tcPr>
          <w:p w14:paraId="2F720F8A" w14:textId="6DEF358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1F4D8713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156D06C1" w14:textId="0CE4D08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R0410/C0060</w:t>
            </w:r>
          </w:p>
          <w:p w14:paraId="12A8DF20" w14:textId="411FF70C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(F92</w:t>
            </w:r>
            <w:r w:rsidR="00466AF3" w:rsidRPr="001B54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6" w:type="dxa"/>
            <w:hideMark/>
          </w:tcPr>
          <w:p w14:paraId="73848D4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3</w:t>
            </w:r>
          </w:p>
        </w:tc>
        <w:tc>
          <w:tcPr>
            <w:tcW w:w="4598" w:type="dxa"/>
            <w:hideMark/>
          </w:tcPr>
          <w:p w14:paraId="3F2C3DD9" w14:textId="02556FD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3.</w:t>
            </w:r>
          </w:p>
        </w:tc>
      </w:tr>
      <w:tr w:rsidR="00367066" w:rsidRPr="001B54D8" w14:paraId="55C131E1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C43A430" w14:textId="22AF39FC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R0420/C0010</w:t>
            </w:r>
          </w:p>
          <w:p w14:paraId="49FEBFC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(A93)</w:t>
            </w:r>
          </w:p>
        </w:tc>
        <w:tc>
          <w:tcPr>
            <w:tcW w:w="3026" w:type="dxa"/>
            <w:hideMark/>
          </w:tcPr>
          <w:p w14:paraId="4D10C069" w14:textId="37502D9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C311AE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311AE" w:rsidRPr="001B54D8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- total</w:t>
            </w:r>
          </w:p>
        </w:tc>
        <w:tc>
          <w:tcPr>
            <w:tcW w:w="4598" w:type="dxa"/>
            <w:hideMark/>
          </w:tcPr>
          <w:p w14:paraId="16B26B0B" w14:textId="3198BD8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liabilities that have a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4D138326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6FA35702" w14:textId="4BAB8E6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R0420/C0020</w:t>
            </w:r>
          </w:p>
          <w:p w14:paraId="684DD27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(B93)</w:t>
            </w:r>
          </w:p>
        </w:tc>
        <w:tc>
          <w:tcPr>
            <w:tcW w:w="3026" w:type="dxa"/>
            <w:hideMark/>
          </w:tcPr>
          <w:p w14:paraId="0C914C33" w14:textId="0F81EAC5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2161F0" w:rsidRPr="001B54D8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– tier 1 </w:t>
            </w:r>
          </w:p>
        </w:tc>
        <w:tc>
          <w:tcPr>
            <w:tcW w:w="4598" w:type="dxa"/>
            <w:hideMark/>
          </w:tcPr>
          <w:p w14:paraId="3D24EFE2" w14:textId="6B27E075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</w:t>
            </w:r>
          </w:p>
        </w:tc>
      </w:tr>
      <w:tr w:rsidR="00367066" w:rsidRPr="001B54D8" w14:paraId="4B773010" w14:textId="77777777" w:rsidTr="00E20DA1">
        <w:trPr>
          <w:trHeight w:val="1035"/>
        </w:trPr>
        <w:tc>
          <w:tcPr>
            <w:tcW w:w="1618" w:type="dxa"/>
            <w:noWrap/>
            <w:hideMark/>
          </w:tcPr>
          <w:p w14:paraId="009B1EAD" w14:textId="73DAE242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R0420/C0030</w:t>
            </w:r>
          </w:p>
          <w:p w14:paraId="59F48C7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(C93)</w:t>
            </w:r>
          </w:p>
        </w:tc>
        <w:tc>
          <w:tcPr>
            <w:tcW w:w="3026" w:type="dxa"/>
            <w:hideMark/>
          </w:tcPr>
          <w:p w14:paraId="15BDA539" w14:textId="2F2704A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transitionals</w:t>
            </w:r>
          </w:p>
        </w:tc>
        <w:tc>
          <w:tcPr>
            <w:tcW w:w="4598" w:type="dxa"/>
            <w:hideMark/>
          </w:tcPr>
          <w:p w14:paraId="2778418B" w14:textId="6A577DD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6F2CB9C0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67BA2FD" w14:textId="3982FE3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R0420/C0040</w:t>
            </w:r>
          </w:p>
          <w:p w14:paraId="4028A13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(D93)</w:t>
            </w:r>
          </w:p>
        </w:tc>
        <w:tc>
          <w:tcPr>
            <w:tcW w:w="3026" w:type="dxa"/>
            <w:hideMark/>
          </w:tcPr>
          <w:p w14:paraId="71BCDA78" w14:textId="715E5EE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75162F97" w14:textId="67EC10B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</w:p>
        </w:tc>
      </w:tr>
      <w:tr w:rsidR="00367066" w:rsidRPr="001B54D8" w14:paraId="577A6F2B" w14:textId="77777777" w:rsidTr="00E20DA1">
        <w:trPr>
          <w:trHeight w:val="990"/>
        </w:trPr>
        <w:tc>
          <w:tcPr>
            <w:tcW w:w="1618" w:type="dxa"/>
            <w:noWrap/>
            <w:hideMark/>
          </w:tcPr>
          <w:p w14:paraId="21DEEB5F" w14:textId="664A4EE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R0420/C0050</w:t>
            </w:r>
          </w:p>
          <w:p w14:paraId="7FF84F4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(E93)</w:t>
            </w:r>
          </w:p>
        </w:tc>
        <w:tc>
          <w:tcPr>
            <w:tcW w:w="3026" w:type="dxa"/>
            <w:hideMark/>
          </w:tcPr>
          <w:p w14:paraId="74069110" w14:textId="4BC157D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transitionals</w:t>
            </w:r>
          </w:p>
        </w:tc>
        <w:tc>
          <w:tcPr>
            <w:tcW w:w="4598" w:type="dxa"/>
            <w:hideMark/>
          </w:tcPr>
          <w:p w14:paraId="3AF8023B" w14:textId="2166B13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24D243F2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F07A761" w14:textId="7BAA2947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R0420/C0060</w:t>
            </w:r>
          </w:p>
          <w:p w14:paraId="33ACF72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(F93)</w:t>
            </w:r>
          </w:p>
        </w:tc>
        <w:tc>
          <w:tcPr>
            <w:tcW w:w="3026" w:type="dxa"/>
            <w:hideMark/>
          </w:tcPr>
          <w:p w14:paraId="0D924E84" w14:textId="49FE8AD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40DACC09" w14:textId="4FF3B75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D3576" w:rsidRPr="001B54D8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 the criteria for Tier 3.</w:t>
            </w:r>
          </w:p>
        </w:tc>
      </w:tr>
      <w:tr w:rsidR="00367066" w:rsidRPr="001B54D8" w14:paraId="23AAD105" w14:textId="77777777" w:rsidTr="00E20DA1">
        <w:trPr>
          <w:trHeight w:val="1080"/>
        </w:trPr>
        <w:tc>
          <w:tcPr>
            <w:tcW w:w="1618" w:type="dxa"/>
            <w:noWrap/>
            <w:hideMark/>
          </w:tcPr>
          <w:p w14:paraId="31856A1D" w14:textId="53CDF5A6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R0430/C0010</w:t>
            </w:r>
          </w:p>
          <w:p w14:paraId="6644B42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(A94)</w:t>
            </w:r>
          </w:p>
        </w:tc>
        <w:tc>
          <w:tcPr>
            <w:tcW w:w="3026" w:type="dxa"/>
            <w:hideMark/>
          </w:tcPr>
          <w:p w14:paraId="74BFF8E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- total</w:t>
            </w:r>
          </w:p>
        </w:tc>
        <w:tc>
          <w:tcPr>
            <w:tcW w:w="4598" w:type="dxa"/>
            <w:hideMark/>
          </w:tcPr>
          <w:p w14:paraId="03BDCE95" w14:textId="19D0CE24" w:rsidR="003C04ED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undated subordinated liabilities with no contractual opportunity to redeem.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42D052FB" w14:textId="77777777" w:rsidTr="00E20DA1">
        <w:trPr>
          <w:trHeight w:val="1005"/>
        </w:trPr>
        <w:tc>
          <w:tcPr>
            <w:tcW w:w="1618" w:type="dxa"/>
            <w:noWrap/>
            <w:hideMark/>
          </w:tcPr>
          <w:p w14:paraId="6B216AB4" w14:textId="7A80F9B7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R0430/C0020</w:t>
            </w:r>
          </w:p>
          <w:p w14:paraId="7C077CF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(B94)</w:t>
            </w:r>
          </w:p>
        </w:tc>
        <w:tc>
          <w:tcPr>
            <w:tcW w:w="3026" w:type="dxa"/>
            <w:hideMark/>
          </w:tcPr>
          <w:p w14:paraId="465105A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1</w:t>
            </w:r>
          </w:p>
        </w:tc>
        <w:tc>
          <w:tcPr>
            <w:tcW w:w="4598" w:type="dxa"/>
            <w:hideMark/>
          </w:tcPr>
          <w:p w14:paraId="2D522132" w14:textId="40F8DBF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1.</w:t>
            </w:r>
          </w:p>
        </w:tc>
      </w:tr>
      <w:tr w:rsidR="00367066" w:rsidRPr="001B54D8" w14:paraId="1B8C5476" w14:textId="77777777" w:rsidTr="00E20DA1">
        <w:trPr>
          <w:trHeight w:val="1230"/>
        </w:trPr>
        <w:tc>
          <w:tcPr>
            <w:tcW w:w="1618" w:type="dxa"/>
            <w:noWrap/>
            <w:hideMark/>
          </w:tcPr>
          <w:p w14:paraId="4D0C3C87" w14:textId="261C5227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R0430/C0030</w:t>
            </w:r>
          </w:p>
          <w:p w14:paraId="697ADC9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(C94)</w:t>
            </w:r>
          </w:p>
        </w:tc>
        <w:tc>
          <w:tcPr>
            <w:tcW w:w="3026" w:type="dxa"/>
            <w:hideMark/>
          </w:tcPr>
          <w:p w14:paraId="296E372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1 of which counted under transitionals</w:t>
            </w:r>
          </w:p>
        </w:tc>
        <w:tc>
          <w:tcPr>
            <w:tcW w:w="4598" w:type="dxa"/>
            <w:hideMark/>
          </w:tcPr>
          <w:p w14:paraId="0446648E" w14:textId="3635F68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003A21FA" w14:textId="77777777" w:rsidTr="00E20DA1">
        <w:trPr>
          <w:trHeight w:val="990"/>
        </w:trPr>
        <w:tc>
          <w:tcPr>
            <w:tcW w:w="1618" w:type="dxa"/>
            <w:noWrap/>
            <w:hideMark/>
          </w:tcPr>
          <w:p w14:paraId="7190E12C" w14:textId="4F3E57BA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R0430/C0040</w:t>
            </w:r>
          </w:p>
          <w:p w14:paraId="5E1B389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(D94)</w:t>
            </w:r>
          </w:p>
        </w:tc>
        <w:tc>
          <w:tcPr>
            <w:tcW w:w="3026" w:type="dxa"/>
            <w:hideMark/>
          </w:tcPr>
          <w:p w14:paraId="5555D59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2</w:t>
            </w:r>
          </w:p>
        </w:tc>
        <w:tc>
          <w:tcPr>
            <w:tcW w:w="4598" w:type="dxa"/>
            <w:hideMark/>
          </w:tcPr>
          <w:p w14:paraId="58EFBD33" w14:textId="25B8627F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2.</w:t>
            </w:r>
          </w:p>
        </w:tc>
      </w:tr>
      <w:tr w:rsidR="00367066" w:rsidRPr="001B54D8" w14:paraId="400C08C6" w14:textId="77777777" w:rsidTr="00E20DA1">
        <w:trPr>
          <w:trHeight w:val="1399"/>
        </w:trPr>
        <w:tc>
          <w:tcPr>
            <w:tcW w:w="1618" w:type="dxa"/>
            <w:noWrap/>
            <w:hideMark/>
          </w:tcPr>
          <w:p w14:paraId="51361C22" w14:textId="2DA7798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R0430/C0050</w:t>
            </w:r>
          </w:p>
          <w:p w14:paraId="23E2138E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(E94)</w:t>
            </w:r>
          </w:p>
        </w:tc>
        <w:tc>
          <w:tcPr>
            <w:tcW w:w="3026" w:type="dxa"/>
            <w:hideMark/>
          </w:tcPr>
          <w:p w14:paraId="3314F039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2 of which counted under transitionals</w:t>
            </w:r>
          </w:p>
        </w:tc>
        <w:tc>
          <w:tcPr>
            <w:tcW w:w="4598" w:type="dxa"/>
            <w:hideMark/>
          </w:tcPr>
          <w:p w14:paraId="4550990B" w14:textId="0D85A0C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7EFC532E" w14:textId="77777777" w:rsidTr="00E20DA1">
        <w:trPr>
          <w:trHeight w:val="960"/>
        </w:trPr>
        <w:tc>
          <w:tcPr>
            <w:tcW w:w="1618" w:type="dxa"/>
            <w:noWrap/>
            <w:hideMark/>
          </w:tcPr>
          <w:p w14:paraId="28B95C3D" w14:textId="5A7658B2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R0430/C0060</w:t>
            </w:r>
          </w:p>
          <w:p w14:paraId="6A144E8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(F94)</w:t>
            </w:r>
          </w:p>
        </w:tc>
        <w:tc>
          <w:tcPr>
            <w:tcW w:w="3026" w:type="dxa"/>
            <w:hideMark/>
          </w:tcPr>
          <w:p w14:paraId="2814632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3</w:t>
            </w:r>
          </w:p>
        </w:tc>
        <w:tc>
          <w:tcPr>
            <w:tcW w:w="4598" w:type="dxa"/>
            <w:hideMark/>
          </w:tcPr>
          <w:p w14:paraId="312BF900" w14:textId="0935936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3. </w:t>
            </w:r>
          </w:p>
        </w:tc>
      </w:tr>
      <w:tr w:rsidR="00367066" w:rsidRPr="001B54D8" w14:paraId="4B23FE9F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1101847" w14:textId="6764E87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R0500/C0010</w:t>
            </w:r>
          </w:p>
          <w:p w14:paraId="51802C5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(A95)</w:t>
            </w:r>
          </w:p>
        </w:tc>
        <w:tc>
          <w:tcPr>
            <w:tcW w:w="3026" w:type="dxa"/>
            <w:hideMark/>
          </w:tcPr>
          <w:p w14:paraId="3D31E98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total</w:t>
            </w:r>
          </w:p>
        </w:tc>
        <w:tc>
          <w:tcPr>
            <w:tcW w:w="4598" w:type="dxa"/>
            <w:hideMark/>
          </w:tcPr>
          <w:p w14:paraId="3ED9F8A1" w14:textId="165A7AAD" w:rsidR="0066693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42D613B8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EEBF433" w14:textId="2820FE3D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R0500/C0020</w:t>
            </w:r>
          </w:p>
          <w:p w14:paraId="7D042B9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(B95)</w:t>
            </w:r>
          </w:p>
        </w:tc>
        <w:tc>
          <w:tcPr>
            <w:tcW w:w="3026" w:type="dxa"/>
            <w:hideMark/>
          </w:tcPr>
          <w:p w14:paraId="2408D1E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1</w:t>
            </w:r>
          </w:p>
        </w:tc>
        <w:tc>
          <w:tcPr>
            <w:tcW w:w="4598" w:type="dxa"/>
            <w:hideMark/>
          </w:tcPr>
          <w:p w14:paraId="0169CF4F" w14:textId="14C63744" w:rsidR="007434D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 that meet the criteria for Tier 1.</w:t>
            </w:r>
          </w:p>
          <w:p w14:paraId="5342C03F" w14:textId="4C355E2A" w:rsidR="007C6909" w:rsidRPr="001B54D8" w:rsidRDefault="007C6909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57E08F6E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29BF4F30" w14:textId="366A54EA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R0500/C0030</w:t>
            </w:r>
          </w:p>
          <w:p w14:paraId="2B4DBA0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(C95)</w:t>
            </w:r>
          </w:p>
        </w:tc>
        <w:tc>
          <w:tcPr>
            <w:tcW w:w="3026" w:type="dxa"/>
            <w:hideMark/>
          </w:tcPr>
          <w:p w14:paraId="5FE5A2D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1 of which counted under transitionals</w:t>
            </w:r>
          </w:p>
        </w:tc>
        <w:tc>
          <w:tcPr>
            <w:tcW w:w="4598" w:type="dxa"/>
            <w:hideMark/>
          </w:tcPr>
          <w:p w14:paraId="07A4C9DB" w14:textId="13B81F0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subordinated liabilities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157B2C9A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5CEB43A1" w14:textId="198C0274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R0500/C0040</w:t>
            </w:r>
          </w:p>
          <w:p w14:paraId="488E5B1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(D95)</w:t>
            </w:r>
          </w:p>
        </w:tc>
        <w:tc>
          <w:tcPr>
            <w:tcW w:w="3026" w:type="dxa"/>
            <w:hideMark/>
          </w:tcPr>
          <w:p w14:paraId="1848846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2</w:t>
            </w:r>
          </w:p>
        </w:tc>
        <w:tc>
          <w:tcPr>
            <w:tcW w:w="4598" w:type="dxa"/>
            <w:hideMark/>
          </w:tcPr>
          <w:p w14:paraId="310B319D" w14:textId="0CAA9597" w:rsidR="00D00F8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2.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58E5BD6" w14:textId="77777777" w:rsidTr="00E20DA1">
        <w:trPr>
          <w:trHeight w:val="1080"/>
        </w:trPr>
        <w:tc>
          <w:tcPr>
            <w:tcW w:w="1618" w:type="dxa"/>
            <w:noWrap/>
            <w:hideMark/>
          </w:tcPr>
          <w:p w14:paraId="316ADE3F" w14:textId="07396A78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R0500/C0050</w:t>
            </w:r>
          </w:p>
          <w:p w14:paraId="6BDCE99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(E95)</w:t>
            </w:r>
          </w:p>
        </w:tc>
        <w:tc>
          <w:tcPr>
            <w:tcW w:w="3026" w:type="dxa"/>
            <w:hideMark/>
          </w:tcPr>
          <w:p w14:paraId="14FACD8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2 of which counted under transitionals</w:t>
            </w:r>
          </w:p>
        </w:tc>
        <w:tc>
          <w:tcPr>
            <w:tcW w:w="4598" w:type="dxa"/>
            <w:hideMark/>
          </w:tcPr>
          <w:p w14:paraId="74AB955F" w14:textId="10C378A3" w:rsidR="00D00F8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subordinated liabilities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537DB76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1662A88" w14:textId="35F7AFED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R0500/C0060</w:t>
            </w:r>
          </w:p>
          <w:p w14:paraId="777AA51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(F95)</w:t>
            </w:r>
          </w:p>
        </w:tc>
        <w:tc>
          <w:tcPr>
            <w:tcW w:w="3026" w:type="dxa"/>
            <w:hideMark/>
          </w:tcPr>
          <w:p w14:paraId="371CE6D5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3</w:t>
            </w:r>
          </w:p>
        </w:tc>
        <w:tc>
          <w:tcPr>
            <w:tcW w:w="4598" w:type="dxa"/>
            <w:hideMark/>
          </w:tcPr>
          <w:p w14:paraId="6AD0541D" w14:textId="317A8CE0" w:rsidR="00D00F8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3.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C1B594F" w14:textId="77777777" w:rsidTr="00E20DA1">
        <w:trPr>
          <w:trHeight w:val="735"/>
        </w:trPr>
        <w:tc>
          <w:tcPr>
            <w:tcW w:w="1618" w:type="dxa"/>
            <w:hideMark/>
          </w:tcPr>
          <w:p w14:paraId="5AEB32AE" w14:textId="457B3C3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R0510/C0070</w:t>
            </w:r>
          </w:p>
          <w:p w14:paraId="0C041DD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(A108)</w:t>
            </w:r>
          </w:p>
        </w:tc>
        <w:tc>
          <w:tcPr>
            <w:tcW w:w="3026" w:type="dxa"/>
            <w:hideMark/>
          </w:tcPr>
          <w:p w14:paraId="14FAB3A1" w14:textId="23C14DAA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initial amounts </w:t>
            </w:r>
            <w:r w:rsidR="00363C2B" w:rsidRPr="001B54D8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  <w:tc>
          <w:tcPr>
            <w:tcW w:w="4598" w:type="dxa"/>
            <w:hideMark/>
          </w:tcPr>
          <w:p w14:paraId="70C9E321" w14:textId="49CD442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1B54D8" w14:paraId="363BC293" w14:textId="77777777" w:rsidTr="00E20DA1">
        <w:trPr>
          <w:trHeight w:val="735"/>
        </w:trPr>
        <w:tc>
          <w:tcPr>
            <w:tcW w:w="1618" w:type="dxa"/>
            <w:hideMark/>
          </w:tcPr>
          <w:p w14:paraId="103DE9F8" w14:textId="62BB89DE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R0510/C0080</w:t>
            </w:r>
          </w:p>
          <w:p w14:paraId="3245806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(B108)</w:t>
            </w:r>
          </w:p>
        </w:tc>
        <w:tc>
          <w:tcPr>
            <w:tcW w:w="3026" w:type="dxa"/>
            <w:hideMark/>
          </w:tcPr>
          <w:p w14:paraId="2F5B9076" w14:textId="4FA4E85B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current amounts </w:t>
            </w:r>
          </w:p>
        </w:tc>
        <w:tc>
          <w:tcPr>
            <w:tcW w:w="4598" w:type="dxa"/>
            <w:hideMark/>
          </w:tcPr>
          <w:p w14:paraId="66C1DCAD" w14:textId="0472DBA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1B54D8" w14:paraId="02290A1D" w14:textId="77777777" w:rsidTr="00E20DA1">
        <w:trPr>
          <w:trHeight w:val="735"/>
        </w:trPr>
        <w:tc>
          <w:tcPr>
            <w:tcW w:w="1618" w:type="dxa"/>
            <w:hideMark/>
          </w:tcPr>
          <w:p w14:paraId="2DA44032" w14:textId="456255E9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R0510/C0090</w:t>
            </w:r>
          </w:p>
          <w:p w14:paraId="113F79E3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(C108)</w:t>
            </w:r>
          </w:p>
        </w:tc>
        <w:tc>
          <w:tcPr>
            <w:tcW w:w="3026" w:type="dxa"/>
            <w:hideMark/>
          </w:tcPr>
          <w:p w14:paraId="4B33A406" w14:textId="6886B238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tems for which an amount was approved – tier 3 initial amounts</w:t>
            </w:r>
            <w:r w:rsidR="00FF292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approved</w:t>
            </w:r>
          </w:p>
        </w:tc>
        <w:tc>
          <w:tcPr>
            <w:tcW w:w="4598" w:type="dxa"/>
            <w:hideMark/>
          </w:tcPr>
          <w:p w14:paraId="17285A9D" w14:textId="127001B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1B54D8" w14:paraId="5179C0A6" w14:textId="77777777" w:rsidTr="00E20DA1">
        <w:trPr>
          <w:trHeight w:val="735"/>
        </w:trPr>
        <w:tc>
          <w:tcPr>
            <w:tcW w:w="1618" w:type="dxa"/>
            <w:hideMark/>
          </w:tcPr>
          <w:p w14:paraId="7B759C2D" w14:textId="6DFF58A5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R0510/C0100</w:t>
            </w:r>
          </w:p>
          <w:p w14:paraId="69F5598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(D108)</w:t>
            </w:r>
          </w:p>
        </w:tc>
        <w:tc>
          <w:tcPr>
            <w:tcW w:w="3026" w:type="dxa"/>
            <w:hideMark/>
          </w:tcPr>
          <w:p w14:paraId="04790955" w14:textId="77F8997D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3 current amounts </w:t>
            </w:r>
          </w:p>
        </w:tc>
        <w:tc>
          <w:tcPr>
            <w:tcW w:w="4598" w:type="dxa"/>
            <w:hideMark/>
          </w:tcPr>
          <w:p w14:paraId="3267C192" w14:textId="172551AA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1B54D8" w14:paraId="75CB074E" w14:textId="77777777" w:rsidTr="00E20DA1">
        <w:trPr>
          <w:trHeight w:val="735"/>
        </w:trPr>
        <w:tc>
          <w:tcPr>
            <w:tcW w:w="1618" w:type="dxa"/>
            <w:hideMark/>
          </w:tcPr>
          <w:p w14:paraId="46E08C80" w14:textId="0DBAA6FA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R0520/C0080</w:t>
            </w:r>
          </w:p>
          <w:p w14:paraId="2F7AEF6E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(B109)</w:t>
            </w:r>
          </w:p>
        </w:tc>
        <w:tc>
          <w:tcPr>
            <w:tcW w:w="3026" w:type="dxa"/>
            <w:hideMark/>
          </w:tcPr>
          <w:p w14:paraId="1A401C24" w14:textId="4CA46B7C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 method was approved – tier 2 current amounts </w:t>
            </w:r>
          </w:p>
        </w:tc>
        <w:tc>
          <w:tcPr>
            <w:tcW w:w="4598" w:type="dxa"/>
            <w:hideMark/>
          </w:tcPr>
          <w:p w14:paraId="28844801" w14:textId="5ABC4365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1B54D8" w14:paraId="7F3DF16B" w14:textId="77777777" w:rsidTr="00E20DA1">
        <w:trPr>
          <w:trHeight w:val="735"/>
        </w:trPr>
        <w:tc>
          <w:tcPr>
            <w:tcW w:w="1618" w:type="dxa"/>
            <w:hideMark/>
          </w:tcPr>
          <w:p w14:paraId="08E43D57" w14:textId="0372613F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R0520/C0100</w:t>
            </w:r>
          </w:p>
          <w:p w14:paraId="3711EBC7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(D109)</w:t>
            </w:r>
          </w:p>
        </w:tc>
        <w:tc>
          <w:tcPr>
            <w:tcW w:w="3026" w:type="dxa"/>
            <w:hideMark/>
          </w:tcPr>
          <w:p w14:paraId="458EFB79" w14:textId="56096269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tems for which a method was approved – tier 3 current amounts</w:t>
            </w:r>
          </w:p>
        </w:tc>
        <w:tc>
          <w:tcPr>
            <w:tcW w:w="4598" w:type="dxa"/>
            <w:hideMark/>
          </w:tcPr>
          <w:p w14:paraId="1952240E" w14:textId="41113CA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1B54D8" w14:paraId="7E00B06E" w14:textId="77777777" w:rsidTr="00E20DA1">
        <w:trPr>
          <w:trHeight w:val="735"/>
        </w:trPr>
        <w:tc>
          <w:tcPr>
            <w:tcW w:w="1618" w:type="dxa"/>
            <w:hideMark/>
          </w:tcPr>
          <w:p w14:paraId="066388E4" w14:textId="4D50725D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R0600/C0110</w:t>
            </w:r>
          </w:p>
          <w:p w14:paraId="33873F69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(Q1)</w:t>
            </w:r>
          </w:p>
        </w:tc>
        <w:tc>
          <w:tcPr>
            <w:tcW w:w="3026" w:type="dxa"/>
            <w:hideMark/>
          </w:tcPr>
          <w:p w14:paraId="66987BE7" w14:textId="77777777" w:rsidR="00367066" w:rsidRPr="001B54D8" w:rsidRDefault="0010468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Difference in the valuation of assets</w:t>
            </w:r>
          </w:p>
        </w:tc>
        <w:tc>
          <w:tcPr>
            <w:tcW w:w="4598" w:type="dxa"/>
            <w:hideMark/>
          </w:tcPr>
          <w:p w14:paraId="02D6482E" w14:textId="77777777" w:rsidR="00087C02" w:rsidRPr="001B54D8" w:rsidRDefault="00087C0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difference in </w:t>
            </w:r>
            <w:r w:rsidR="007F6A5F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valuation of assets.</w:t>
            </w:r>
          </w:p>
          <w:p w14:paraId="719BB877" w14:textId="24B4FE5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2D469230" w14:textId="77777777" w:rsidTr="00E20DA1">
        <w:trPr>
          <w:trHeight w:val="1005"/>
        </w:trPr>
        <w:tc>
          <w:tcPr>
            <w:tcW w:w="1618" w:type="dxa"/>
            <w:hideMark/>
          </w:tcPr>
          <w:p w14:paraId="7B7D5ED3" w14:textId="4E8E182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R0610/C0110</w:t>
            </w:r>
          </w:p>
          <w:p w14:paraId="13ABB007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(Q2)</w:t>
            </w:r>
          </w:p>
        </w:tc>
        <w:tc>
          <w:tcPr>
            <w:tcW w:w="3026" w:type="dxa"/>
            <w:hideMark/>
          </w:tcPr>
          <w:p w14:paraId="3C8CBB42" w14:textId="77777777" w:rsidR="00367066" w:rsidRPr="001B54D8" w:rsidRDefault="0010468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liabilities – attribution of valuation differences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Difference in the valuation of technical provisions</w:t>
            </w:r>
          </w:p>
        </w:tc>
        <w:tc>
          <w:tcPr>
            <w:tcW w:w="4598" w:type="dxa"/>
            <w:hideMark/>
          </w:tcPr>
          <w:p w14:paraId="7DF8AE16" w14:textId="77777777" w:rsidR="007F6A5F" w:rsidRPr="001B54D8" w:rsidRDefault="007F6A5F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technical provisions.</w:t>
            </w:r>
          </w:p>
          <w:p w14:paraId="483B7D66" w14:textId="6BB1CE29" w:rsidR="00367066" w:rsidRPr="0045603A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rPrChange w:id="67" w:author="Author">
                  <w:rPr>
                    <w:rFonts w:ascii="Times New Roman" w:hAnsi="Times New Roman" w:cs="Times New Roman"/>
                    <w:sz w:val="20"/>
                    <w:szCs w:val="20"/>
                    <w:lang w:val="pt-PT"/>
                  </w:rPr>
                </w:rPrChange>
              </w:rPr>
            </w:pPr>
          </w:p>
        </w:tc>
      </w:tr>
      <w:tr w:rsidR="00367066" w:rsidRPr="001B54D8" w14:paraId="762BAE73" w14:textId="77777777" w:rsidTr="00E20DA1">
        <w:trPr>
          <w:trHeight w:val="735"/>
        </w:trPr>
        <w:tc>
          <w:tcPr>
            <w:tcW w:w="1618" w:type="dxa"/>
            <w:hideMark/>
          </w:tcPr>
          <w:p w14:paraId="07631701" w14:textId="1F3EFC86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R0620/C0110</w:t>
            </w:r>
          </w:p>
          <w:p w14:paraId="7F76337D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(Q3)</w:t>
            </w:r>
          </w:p>
        </w:tc>
        <w:tc>
          <w:tcPr>
            <w:tcW w:w="3026" w:type="dxa"/>
            <w:hideMark/>
          </w:tcPr>
          <w:p w14:paraId="74A2301A" w14:textId="77777777" w:rsidR="00367066" w:rsidRPr="001B54D8" w:rsidRDefault="0010468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Difference in the valuation of other liabilities</w:t>
            </w:r>
          </w:p>
        </w:tc>
        <w:tc>
          <w:tcPr>
            <w:tcW w:w="4598" w:type="dxa"/>
            <w:hideMark/>
          </w:tcPr>
          <w:p w14:paraId="0D1C52A7" w14:textId="77777777" w:rsidR="00A6012E" w:rsidRPr="001B54D8" w:rsidRDefault="00A6012E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other liabilities.</w:t>
            </w:r>
          </w:p>
          <w:p w14:paraId="129B983A" w14:textId="12042B1B" w:rsidR="00367066" w:rsidRPr="0045603A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rPrChange w:id="68" w:author="Author">
                  <w:rPr>
                    <w:rFonts w:ascii="Times New Roman" w:hAnsi="Times New Roman" w:cs="Times New Roman"/>
                    <w:sz w:val="20"/>
                    <w:szCs w:val="20"/>
                    <w:lang w:val="pt-PT"/>
                  </w:rPr>
                </w:rPrChange>
              </w:rPr>
            </w:pPr>
          </w:p>
        </w:tc>
      </w:tr>
      <w:tr w:rsidR="00367066" w:rsidRPr="001B54D8" w14:paraId="589F7974" w14:textId="77777777" w:rsidTr="00E20DA1">
        <w:trPr>
          <w:trHeight w:val="735"/>
        </w:trPr>
        <w:tc>
          <w:tcPr>
            <w:tcW w:w="1618" w:type="dxa"/>
            <w:hideMark/>
          </w:tcPr>
          <w:p w14:paraId="04D079A0" w14:textId="44F6557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R0630/C0110</w:t>
            </w:r>
          </w:p>
          <w:p w14:paraId="4CD6AEBD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(Q4)</w:t>
            </w:r>
          </w:p>
        </w:tc>
        <w:tc>
          <w:tcPr>
            <w:tcW w:w="3026" w:type="dxa"/>
            <w:hideMark/>
          </w:tcPr>
          <w:p w14:paraId="62FA6AA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of reserves and retained earnings from financial statements</w:t>
            </w:r>
          </w:p>
        </w:tc>
        <w:tc>
          <w:tcPr>
            <w:tcW w:w="4598" w:type="dxa"/>
            <w:hideMark/>
          </w:tcPr>
          <w:p w14:paraId="3BDAEC1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total reserves and retained earnings taken from the financial statements. </w:t>
            </w:r>
          </w:p>
        </w:tc>
      </w:tr>
      <w:tr w:rsidR="00367066" w:rsidRPr="001B54D8" w14:paraId="0EAC8EE4" w14:textId="77777777" w:rsidTr="00E20DA1">
        <w:trPr>
          <w:trHeight w:val="735"/>
        </w:trPr>
        <w:tc>
          <w:tcPr>
            <w:tcW w:w="1618" w:type="dxa"/>
            <w:hideMark/>
          </w:tcPr>
          <w:p w14:paraId="79034E33" w14:textId="3938B774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R0640/C0110</w:t>
            </w:r>
          </w:p>
          <w:p w14:paraId="0EDBEC6C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(Q5)</w:t>
            </w:r>
          </w:p>
        </w:tc>
        <w:tc>
          <w:tcPr>
            <w:tcW w:w="3026" w:type="dxa"/>
            <w:hideMark/>
          </w:tcPr>
          <w:p w14:paraId="2609A24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line.</w:t>
            </w:r>
          </w:p>
        </w:tc>
        <w:tc>
          <w:tcPr>
            <w:tcW w:w="4598" w:type="dxa"/>
            <w:hideMark/>
          </w:tcPr>
          <w:p w14:paraId="5AA47795" w14:textId="44E361C1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any other items not already identified. When reporting a value in R0640/C0110, </w:t>
            </w:r>
            <w:r w:rsidR="00260AAB" w:rsidRPr="001B54D8">
              <w:rPr>
                <w:rFonts w:ascii="Times New Roman" w:hAnsi="Times New Roman" w:cs="Times New Roman"/>
                <w:sz w:val="20"/>
                <w:szCs w:val="20"/>
              </w:rPr>
              <w:t>the value in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R0640/C0120 </w:t>
            </w:r>
            <w:r w:rsidR="00BB066D" w:rsidRPr="001B54D8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provide an explanation and details of such items.</w:t>
            </w:r>
          </w:p>
          <w:p w14:paraId="728C6285" w14:textId="00D9FB2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23C3" w:rsidRPr="001B54D8" w14:paraId="04A4C8A6" w14:textId="77777777" w:rsidTr="00E20DA1">
        <w:trPr>
          <w:trHeight w:val="735"/>
        </w:trPr>
        <w:tc>
          <w:tcPr>
            <w:tcW w:w="1618" w:type="dxa"/>
          </w:tcPr>
          <w:p w14:paraId="0CF27D00" w14:textId="77777777" w:rsidR="004F23C3" w:rsidRPr="001B54D8" w:rsidDel="00A52B96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R0640/C0120</w:t>
            </w:r>
          </w:p>
        </w:tc>
        <w:tc>
          <w:tcPr>
            <w:tcW w:w="3026" w:type="dxa"/>
          </w:tcPr>
          <w:p w14:paraId="4DB21701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</w:t>
            </w:r>
          </w:p>
        </w:tc>
        <w:tc>
          <w:tcPr>
            <w:tcW w:w="4598" w:type="dxa"/>
          </w:tcPr>
          <w:p w14:paraId="44296F6F" w14:textId="4584BB78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explanation of other items reported in R0640/C0110.</w:t>
            </w:r>
          </w:p>
        </w:tc>
      </w:tr>
      <w:tr w:rsidR="00367066" w:rsidRPr="001B54D8" w14:paraId="4D0215E9" w14:textId="77777777" w:rsidTr="00E20DA1">
        <w:trPr>
          <w:trHeight w:val="1020"/>
        </w:trPr>
        <w:tc>
          <w:tcPr>
            <w:tcW w:w="1618" w:type="dxa"/>
            <w:hideMark/>
          </w:tcPr>
          <w:p w14:paraId="40B23B2E" w14:textId="1018BC32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R0650/C0110</w:t>
            </w:r>
          </w:p>
          <w:p w14:paraId="10953A5E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(Q6)</w:t>
            </w:r>
          </w:p>
        </w:tc>
        <w:tc>
          <w:tcPr>
            <w:tcW w:w="3026" w:type="dxa"/>
            <w:hideMark/>
          </w:tcPr>
          <w:p w14:paraId="47ECD5C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Reserves from financial statements adjusted for Solvency II valuation differences</w:t>
            </w:r>
          </w:p>
        </w:tc>
        <w:tc>
          <w:tcPr>
            <w:tcW w:w="4598" w:type="dxa"/>
            <w:hideMark/>
          </w:tcPr>
          <w:p w14:paraId="63D224E2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reserves from the financial statements after adjustment for valuation differences. </w:t>
            </w:r>
          </w:p>
          <w:p w14:paraId="0FDDDA08" w14:textId="20FC388E" w:rsidR="00367066" w:rsidRPr="0045603A" w:rsidRDefault="0032666B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rPrChange w:id="69" w:author="Author">
                  <w:rPr>
                    <w:rFonts w:ascii="Times New Roman" w:hAnsi="Times New Roman" w:cs="Times New Roman"/>
                    <w:sz w:val="20"/>
                    <w:szCs w:val="20"/>
                    <w:lang w:val="pt-PT"/>
                  </w:rPr>
                </w:rPrChange>
              </w:rPr>
            </w:pPr>
            <w:ins w:id="70" w:author="Author">
              <w:r w:rsidRPr="0032666B">
                <w:rPr>
                  <w:rFonts w:ascii="Times New Roman" w:hAnsi="Times New Roman" w:cs="Times New Roman"/>
                  <w:sz w:val="20"/>
                  <w:szCs w:val="20"/>
                </w:rPr>
                <w:t>This item should include values from financial statement such as retained earnings, reserve capital, net profit, profits from previous years, revaluation capital (fund), other reserve capital.</w:t>
              </w:r>
            </w:ins>
          </w:p>
        </w:tc>
      </w:tr>
      <w:tr w:rsidR="00367066" w:rsidRPr="001B54D8" w14:paraId="069D20FC" w14:textId="77777777" w:rsidTr="00E20DA1">
        <w:trPr>
          <w:trHeight w:val="1020"/>
        </w:trPr>
        <w:tc>
          <w:tcPr>
            <w:tcW w:w="1618" w:type="dxa"/>
            <w:hideMark/>
          </w:tcPr>
          <w:p w14:paraId="640F5D8A" w14:textId="0679EF34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R0660/C0110</w:t>
            </w:r>
          </w:p>
          <w:p w14:paraId="3C84656E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(Q7)</w:t>
            </w:r>
          </w:p>
        </w:tc>
        <w:tc>
          <w:tcPr>
            <w:tcW w:w="3026" w:type="dxa"/>
            <w:hideMark/>
          </w:tcPr>
          <w:p w14:paraId="3E33EED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 attributable to basic own fund items (excluding the reconciliation reserve)</w:t>
            </w:r>
          </w:p>
        </w:tc>
        <w:tc>
          <w:tcPr>
            <w:tcW w:w="4598" w:type="dxa"/>
            <w:hideMark/>
          </w:tcPr>
          <w:p w14:paraId="695DE187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excess of assets over liabilities attributable to basic own funds, excluding reconciliation reserve. </w:t>
            </w:r>
          </w:p>
          <w:p w14:paraId="51A1DFD1" w14:textId="099114C0" w:rsidR="004F23C3" w:rsidRPr="001B54D8" w:rsidDel="00257540" w:rsidRDefault="004F23C3" w:rsidP="00E20DA1">
            <w:pPr>
              <w:spacing w:after="0"/>
              <w:rPr>
                <w:del w:id="71" w:author="Author"/>
                <w:rFonts w:ascii="Times New Roman" w:hAnsi="Times New Roman" w:cs="Times New Roman"/>
                <w:sz w:val="20"/>
                <w:szCs w:val="20"/>
              </w:rPr>
            </w:pPr>
          </w:p>
          <w:p w14:paraId="4A1444B8" w14:textId="59A4C58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6CA89074" w14:textId="77777777" w:rsidTr="00E20DA1">
        <w:trPr>
          <w:trHeight w:val="735"/>
        </w:trPr>
        <w:tc>
          <w:tcPr>
            <w:tcW w:w="1618" w:type="dxa"/>
            <w:hideMark/>
          </w:tcPr>
          <w:p w14:paraId="55072ABA" w14:textId="213A432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R0700/C0110</w:t>
            </w:r>
          </w:p>
          <w:p w14:paraId="0EFF10D8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(Q8)</w:t>
            </w:r>
          </w:p>
        </w:tc>
        <w:tc>
          <w:tcPr>
            <w:tcW w:w="3026" w:type="dxa"/>
            <w:hideMark/>
          </w:tcPr>
          <w:p w14:paraId="6A35D7D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98" w:type="dxa"/>
            <w:hideMark/>
          </w:tcPr>
          <w:p w14:paraId="2EA5C40C" w14:textId="06C68961" w:rsidR="004F23C3" w:rsidRPr="001B54D8" w:rsidDel="00257540" w:rsidRDefault="004F23C3">
            <w:pPr>
              <w:spacing w:after="0"/>
              <w:rPr>
                <w:del w:id="72" w:author="Author"/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excess of assets over liabilities</w:t>
            </w:r>
            <w:r w:rsidR="005F5C59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del w:id="73" w:author="Author">
              <w:r w:rsidR="005F5C59" w:rsidRPr="001B54D8" w:rsidDel="0025754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Pr="001B54D8" w:rsidDel="0025754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</w:p>
          <w:p w14:paraId="56F769F4" w14:textId="78D6C96F" w:rsidR="00AB2075" w:rsidRPr="0045603A" w:rsidRDefault="00AB2075" w:rsidP="00257540">
            <w:pPr>
              <w:spacing w:after="0"/>
              <w:rPr>
                <w:rFonts w:ascii="Times New Roman" w:hAnsi="Times New Roman" w:cs="Times New Roman"/>
                <w:sz w:val="20"/>
                <w:szCs w:val="20"/>
                <w:rPrChange w:id="74" w:author="Author">
                  <w:rPr>
                    <w:rFonts w:ascii="Times New Roman" w:hAnsi="Times New Roman" w:cs="Times New Roman"/>
                    <w:sz w:val="20"/>
                    <w:szCs w:val="20"/>
                    <w:lang w:val="pt-PT"/>
                  </w:rPr>
                </w:rPrChange>
              </w:rPr>
            </w:pPr>
          </w:p>
        </w:tc>
      </w:tr>
    </w:tbl>
    <w:p w14:paraId="1DB62BDB" w14:textId="77777777" w:rsidR="00EF5B39" w:rsidRPr="0045603A" w:rsidRDefault="00EF5B39">
      <w:pPr>
        <w:rPr>
          <w:rFonts w:ascii="Times New Roman" w:hAnsi="Times New Roman" w:cs="Times New Roman"/>
          <w:sz w:val="20"/>
          <w:szCs w:val="20"/>
          <w:rPrChange w:id="75" w:author="Author">
            <w:rPr>
              <w:rFonts w:ascii="Times New Roman" w:hAnsi="Times New Roman" w:cs="Times New Roman"/>
              <w:sz w:val="20"/>
              <w:szCs w:val="20"/>
              <w:lang w:val="pt-PT"/>
            </w:rPr>
          </w:rPrChange>
        </w:rPr>
      </w:pPr>
    </w:p>
    <w:sectPr w:rsidR="00EF5B39" w:rsidRPr="004560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0CDFB" w15:done="0"/>
  <w15:commentEx w15:paraId="3D8AD31A" w15:done="0"/>
  <w15:commentEx w15:paraId="11D159C6" w15:done="0"/>
  <w15:commentEx w15:paraId="276DC5CA" w15:done="0"/>
  <w15:commentEx w15:paraId="3949AD73" w15:done="0"/>
  <w15:commentEx w15:paraId="773D9D35" w15:done="0"/>
  <w15:commentEx w15:paraId="11C4FB95" w15:done="0"/>
  <w15:commentEx w15:paraId="4CF44A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8A4E9" w14:textId="77777777" w:rsidR="0094481C" w:rsidRDefault="0094481C" w:rsidP="00744850">
      <w:pPr>
        <w:spacing w:after="0" w:line="240" w:lineRule="auto"/>
      </w:pPr>
      <w:r>
        <w:separator/>
      </w:r>
    </w:p>
  </w:endnote>
  <w:endnote w:type="continuationSeparator" w:id="0">
    <w:p w14:paraId="3AA527C6" w14:textId="77777777" w:rsidR="0094481C" w:rsidRDefault="0094481C" w:rsidP="0074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D627A" w14:textId="77777777" w:rsidR="0094481C" w:rsidRDefault="0094481C" w:rsidP="00744850">
      <w:pPr>
        <w:spacing w:after="0" w:line="240" w:lineRule="auto"/>
      </w:pPr>
      <w:r>
        <w:separator/>
      </w:r>
    </w:p>
  </w:footnote>
  <w:footnote w:type="continuationSeparator" w:id="0">
    <w:p w14:paraId="3E5C130D" w14:textId="77777777" w:rsidR="0094481C" w:rsidRDefault="0094481C" w:rsidP="00744850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oNotDisplayPageBoundaries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67066"/>
    <w:rsid w:val="000414AF"/>
    <w:rsid w:val="00072163"/>
    <w:rsid w:val="00087C02"/>
    <w:rsid w:val="00092FB4"/>
    <w:rsid w:val="000A4F4E"/>
    <w:rsid w:val="000B0E4D"/>
    <w:rsid w:val="000C4E9C"/>
    <w:rsid w:val="000E43D6"/>
    <w:rsid w:val="000F76E6"/>
    <w:rsid w:val="00104687"/>
    <w:rsid w:val="00125349"/>
    <w:rsid w:val="00150384"/>
    <w:rsid w:val="0018142A"/>
    <w:rsid w:val="001B54D8"/>
    <w:rsid w:val="002161F0"/>
    <w:rsid w:val="00257540"/>
    <w:rsid w:val="00260AAB"/>
    <w:rsid w:val="002A1BFA"/>
    <w:rsid w:val="002D1487"/>
    <w:rsid w:val="0032666B"/>
    <w:rsid w:val="003431A3"/>
    <w:rsid w:val="0034752A"/>
    <w:rsid w:val="00363C2B"/>
    <w:rsid w:val="00367066"/>
    <w:rsid w:val="00383789"/>
    <w:rsid w:val="003C04ED"/>
    <w:rsid w:val="003C75F6"/>
    <w:rsid w:val="003C7BBA"/>
    <w:rsid w:val="00410D87"/>
    <w:rsid w:val="00413C0A"/>
    <w:rsid w:val="00435B5B"/>
    <w:rsid w:val="0045603A"/>
    <w:rsid w:val="00466AF3"/>
    <w:rsid w:val="00472BB1"/>
    <w:rsid w:val="004D1582"/>
    <w:rsid w:val="004D4F55"/>
    <w:rsid w:val="004F05D4"/>
    <w:rsid w:val="004F23C3"/>
    <w:rsid w:val="00565B72"/>
    <w:rsid w:val="00570C0A"/>
    <w:rsid w:val="00581423"/>
    <w:rsid w:val="005D62C4"/>
    <w:rsid w:val="005D7BEE"/>
    <w:rsid w:val="005F5C59"/>
    <w:rsid w:val="00621EBF"/>
    <w:rsid w:val="0066620F"/>
    <w:rsid w:val="0066693B"/>
    <w:rsid w:val="006B75A9"/>
    <w:rsid w:val="006D68A4"/>
    <w:rsid w:val="00707AB9"/>
    <w:rsid w:val="007434D7"/>
    <w:rsid w:val="00744850"/>
    <w:rsid w:val="0078015B"/>
    <w:rsid w:val="007C6909"/>
    <w:rsid w:val="007F6A5F"/>
    <w:rsid w:val="00881720"/>
    <w:rsid w:val="008B0B8C"/>
    <w:rsid w:val="009351CE"/>
    <w:rsid w:val="0094481C"/>
    <w:rsid w:val="00965E67"/>
    <w:rsid w:val="00986F5A"/>
    <w:rsid w:val="009872EB"/>
    <w:rsid w:val="009E03AC"/>
    <w:rsid w:val="00A213CB"/>
    <w:rsid w:val="00A52B96"/>
    <w:rsid w:val="00A557C7"/>
    <w:rsid w:val="00A6012E"/>
    <w:rsid w:val="00AB2075"/>
    <w:rsid w:val="00AE051C"/>
    <w:rsid w:val="00AE1439"/>
    <w:rsid w:val="00AF5254"/>
    <w:rsid w:val="00B646F9"/>
    <w:rsid w:val="00B82490"/>
    <w:rsid w:val="00BB066D"/>
    <w:rsid w:val="00BC3410"/>
    <w:rsid w:val="00C017A1"/>
    <w:rsid w:val="00C036CB"/>
    <w:rsid w:val="00C311AE"/>
    <w:rsid w:val="00C44ABA"/>
    <w:rsid w:val="00C7041C"/>
    <w:rsid w:val="00C7060A"/>
    <w:rsid w:val="00C83605"/>
    <w:rsid w:val="00C92E09"/>
    <w:rsid w:val="00CD3576"/>
    <w:rsid w:val="00D00F8B"/>
    <w:rsid w:val="00D36E80"/>
    <w:rsid w:val="00D7194D"/>
    <w:rsid w:val="00D91137"/>
    <w:rsid w:val="00DB6484"/>
    <w:rsid w:val="00DF320C"/>
    <w:rsid w:val="00DF7C0A"/>
    <w:rsid w:val="00E0357E"/>
    <w:rsid w:val="00E20DA1"/>
    <w:rsid w:val="00E42ED1"/>
    <w:rsid w:val="00ED7DAE"/>
    <w:rsid w:val="00EF5B39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2D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5B41B-CCE3-4D76-ACF8-32A56821A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3461</Words>
  <Characters>19733</Characters>
  <Application>Microsoft Office Word</Application>
  <DocSecurity>0</DocSecurity>
  <Lines>164</Lines>
  <Paragraphs>46</Paragraphs>
  <ScaleCrop>false</ScaleCrop>
  <Company/>
  <LinksUpToDate>false</LinksUpToDate>
  <CharactersWithSpaces>23148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2015-07-02T21:04:00Z</dcterms:created>
  <dcterms:modified xsi:type="dcterms:W3CDTF">2015-07-02T21:04:00Z</dcterms:modified>
</cp:coreProperties>
</file>